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BE64AA">
            <w:pPr>
              <w:pStyle w:val="Documenttype"/>
              <w:jc w:val="right"/>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4EC15A51" w:rsidR="0093492E" w:rsidRPr="00F55AD7" w:rsidRDefault="002735DD" w:rsidP="0026038D">
      <w:pPr>
        <w:pStyle w:val="Documentnumber"/>
      </w:pPr>
      <w:r>
        <w:t xml:space="preserve">Guideline </w:t>
      </w:r>
      <w:r w:rsidR="00E276FE">
        <w:t>1014</w:t>
      </w:r>
    </w:p>
    <w:p w14:paraId="6F5ABEE9" w14:textId="3FF9D00B" w:rsidR="0026038D" w:rsidRDefault="0026038D" w:rsidP="003274DB"/>
    <w:p w14:paraId="6DAEFB9A" w14:textId="6CF73954" w:rsidR="00F633E1" w:rsidRDefault="00F633E1" w:rsidP="003274DB"/>
    <w:p w14:paraId="635F4B6B" w14:textId="77777777" w:rsidR="00F633E1" w:rsidRPr="00F55AD7" w:rsidRDefault="00F633E1" w:rsidP="003274DB"/>
    <w:p w14:paraId="742214D1" w14:textId="68DFF5D6" w:rsidR="00F633E1" w:rsidRDefault="0033262B" w:rsidP="00F633E1">
      <w:pPr>
        <w:pStyle w:val="Documentname"/>
      </w:pPr>
      <w:r w:rsidRPr="00ED6FF5">
        <w:rPr>
          <w:caps w:val="0"/>
        </w:rPr>
        <w:t xml:space="preserve">ACCREDITATION </w:t>
      </w:r>
      <w:r>
        <w:rPr>
          <w:caps w:val="0"/>
        </w:rPr>
        <w:t xml:space="preserve">OF VTS TRAINING </w:t>
      </w:r>
      <w:r w:rsidR="00BE64AA">
        <w:rPr>
          <w:caps w:val="0"/>
        </w:rPr>
        <w:t>ORGANIZATION</w:t>
      </w:r>
      <w:r>
        <w:rPr>
          <w:caps w:val="0"/>
        </w:rPr>
        <w:t xml:space="preserve">S </w:t>
      </w:r>
      <w:r w:rsidRPr="00ED6FF5">
        <w:rPr>
          <w:caps w:val="0"/>
        </w:rPr>
        <w:t xml:space="preserve">AND APPROVAL </w:t>
      </w:r>
      <w:r w:rsidR="009857ED">
        <w:rPr>
          <w:caps w:val="0"/>
        </w:rPr>
        <w:t>TO</w:t>
      </w:r>
      <w:r w:rsidR="009F3EFE">
        <w:rPr>
          <w:caps w:val="0"/>
        </w:rPr>
        <w:t xml:space="preserve"> </w:t>
      </w:r>
      <w:r w:rsidR="00E5552D">
        <w:rPr>
          <w:caps w:val="0"/>
        </w:rPr>
        <w:br/>
      </w:r>
      <w:r w:rsidR="009F3EFE">
        <w:rPr>
          <w:caps w:val="0"/>
        </w:rPr>
        <w:t xml:space="preserve">DELIVER </w:t>
      </w:r>
      <w:r>
        <w:rPr>
          <w:caps w:val="0"/>
        </w:rPr>
        <w:t>IALA MODEL COURSES</w:t>
      </w:r>
      <w:r w:rsidR="00F633E1" w:rsidRPr="00ED6FF5">
        <w:t xml:space="preserve"> </w:t>
      </w:r>
    </w:p>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6B34E15A"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5F4286D5" w:rsidR="004E0BBB" w:rsidRPr="00296C7A" w:rsidRDefault="002735DD" w:rsidP="004E0BBB">
      <w:pPr>
        <w:pStyle w:val="Editionnumber"/>
        <w:rPr>
          <w:highlight w:val="yellow"/>
        </w:rPr>
      </w:pPr>
      <w:r w:rsidRPr="00296C7A">
        <w:rPr>
          <w:highlight w:val="yellow"/>
        </w:rPr>
        <w:t xml:space="preserve">Edition </w:t>
      </w:r>
      <w:r w:rsidR="00296C7A" w:rsidRPr="00296C7A">
        <w:rPr>
          <w:highlight w:val="yellow"/>
        </w:rPr>
        <w:t>4.0</w:t>
      </w:r>
    </w:p>
    <w:p w14:paraId="6ACE54B7" w14:textId="33674783" w:rsidR="004E0BBB" w:rsidRPr="00296C7A" w:rsidRDefault="002735DD" w:rsidP="004E0BBB">
      <w:pPr>
        <w:pStyle w:val="Documentdate"/>
        <w:rPr>
          <w:highlight w:val="yellow"/>
        </w:rPr>
      </w:pPr>
      <w:r w:rsidRPr="00296C7A">
        <w:rPr>
          <w:highlight w:val="yellow"/>
        </w:rPr>
        <w:t>Date (of approval by Council)</w:t>
      </w:r>
    </w:p>
    <w:p w14:paraId="426B8F5A" w14:textId="1C2F41F0" w:rsidR="002735DD" w:rsidRPr="002735DD" w:rsidRDefault="002735DD" w:rsidP="004E0BBB">
      <w:pPr>
        <w:pStyle w:val="Documentdate"/>
        <w:rPr>
          <w:i/>
        </w:rPr>
      </w:pPr>
      <w:r w:rsidRPr="00296C7A">
        <w:rPr>
          <w:i/>
          <w:highlight w:val="yellow"/>
        </w:rPr>
        <w:t>Revokes Guideline [number]</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069C8975" w:rsidR="00914E26" w:rsidRPr="00F55AD7" w:rsidRDefault="00296C7A" w:rsidP="00914E26">
            <w:pPr>
              <w:pStyle w:val="Tabletext"/>
            </w:pPr>
            <w:r>
              <w:t>September 2000</w:t>
            </w:r>
          </w:p>
        </w:tc>
        <w:tc>
          <w:tcPr>
            <w:tcW w:w="3576" w:type="dxa"/>
            <w:vAlign w:val="center"/>
          </w:tcPr>
          <w:p w14:paraId="384AF95D" w14:textId="488E21B0" w:rsidR="00914E26" w:rsidRPr="00F55AD7" w:rsidRDefault="00296C7A" w:rsidP="00296C7A">
            <w:pPr>
              <w:pStyle w:val="Tabletext"/>
            </w:pPr>
            <w:r>
              <w:t>Initial Release</w:t>
            </w:r>
          </w:p>
        </w:tc>
        <w:tc>
          <w:tcPr>
            <w:tcW w:w="5001" w:type="dxa"/>
            <w:vAlign w:val="center"/>
          </w:tcPr>
          <w:p w14:paraId="2F4D3410" w14:textId="03CD766F" w:rsidR="00914E26" w:rsidRPr="00F55AD7" w:rsidRDefault="00296C7A" w:rsidP="00914E26">
            <w:pPr>
              <w:pStyle w:val="Tabletext"/>
            </w:pPr>
            <w:r>
              <w:t>Edition 1</w:t>
            </w:r>
          </w:p>
        </w:tc>
      </w:tr>
      <w:tr w:rsidR="005E4659" w:rsidRPr="00F55AD7" w14:paraId="32499553" w14:textId="77777777" w:rsidTr="005E4659">
        <w:trPr>
          <w:trHeight w:val="851"/>
        </w:trPr>
        <w:tc>
          <w:tcPr>
            <w:tcW w:w="1908" w:type="dxa"/>
            <w:vAlign w:val="center"/>
          </w:tcPr>
          <w:p w14:paraId="1D4E85EB" w14:textId="0214A99D" w:rsidR="00914E26" w:rsidRPr="00F55AD7" w:rsidRDefault="00296C7A" w:rsidP="00914E26">
            <w:pPr>
              <w:pStyle w:val="Tabletext"/>
            </w:pPr>
            <w:r w:rsidRPr="00296C7A">
              <w:t>December 2005</w:t>
            </w:r>
          </w:p>
        </w:tc>
        <w:tc>
          <w:tcPr>
            <w:tcW w:w="3576" w:type="dxa"/>
            <w:vAlign w:val="center"/>
          </w:tcPr>
          <w:p w14:paraId="68744822" w14:textId="22357F2C" w:rsidR="00914E26" w:rsidRPr="00F55AD7" w:rsidRDefault="00296C7A" w:rsidP="00914E26">
            <w:pPr>
              <w:pStyle w:val="Tabletext"/>
            </w:pPr>
            <w:r w:rsidRPr="00296C7A">
              <w:t>Whole document</w:t>
            </w:r>
          </w:p>
        </w:tc>
        <w:tc>
          <w:tcPr>
            <w:tcW w:w="5001" w:type="dxa"/>
            <w:vAlign w:val="center"/>
          </w:tcPr>
          <w:p w14:paraId="5000304B" w14:textId="149AFDE5" w:rsidR="00914E26" w:rsidRPr="00F55AD7" w:rsidRDefault="00296C7A" w:rsidP="00914E26">
            <w:pPr>
              <w:pStyle w:val="Tabletext"/>
            </w:pPr>
            <w:r w:rsidRPr="00296C7A">
              <w:t>Reformatted to comply to IALA document standards</w:t>
            </w:r>
          </w:p>
        </w:tc>
      </w:tr>
      <w:tr w:rsidR="005E4659" w:rsidRPr="00F55AD7" w14:paraId="2CD549C5" w14:textId="77777777" w:rsidTr="005E4659">
        <w:trPr>
          <w:trHeight w:val="851"/>
        </w:trPr>
        <w:tc>
          <w:tcPr>
            <w:tcW w:w="1908" w:type="dxa"/>
            <w:vAlign w:val="center"/>
          </w:tcPr>
          <w:p w14:paraId="4BF25017" w14:textId="6EAF1ACF" w:rsidR="00914E26" w:rsidRPr="00F55AD7" w:rsidRDefault="00296C7A" w:rsidP="00914E26">
            <w:pPr>
              <w:pStyle w:val="Tabletext"/>
            </w:pPr>
            <w:r w:rsidRPr="00296C7A">
              <w:t>December 2009</w:t>
            </w:r>
          </w:p>
        </w:tc>
        <w:tc>
          <w:tcPr>
            <w:tcW w:w="3576" w:type="dxa"/>
            <w:vAlign w:val="center"/>
          </w:tcPr>
          <w:p w14:paraId="29F77260" w14:textId="668A32ED" w:rsidR="00914E26" w:rsidRPr="00F55AD7" w:rsidRDefault="00296C7A" w:rsidP="00914E26">
            <w:pPr>
              <w:pStyle w:val="Tabletext"/>
            </w:pPr>
            <w:r w:rsidRPr="00296C7A">
              <w:t>Whole document</w:t>
            </w:r>
          </w:p>
        </w:tc>
        <w:tc>
          <w:tcPr>
            <w:tcW w:w="5001" w:type="dxa"/>
            <w:vAlign w:val="center"/>
          </w:tcPr>
          <w:p w14:paraId="14EB958F" w14:textId="59630B4D" w:rsidR="00914E26" w:rsidRPr="00F55AD7" w:rsidRDefault="00296C7A" w:rsidP="00914E26">
            <w:pPr>
              <w:pStyle w:val="Tabletext"/>
            </w:pPr>
            <w:r w:rsidRPr="00296C7A">
              <w:t>Major revision of the document</w:t>
            </w:r>
          </w:p>
        </w:tc>
      </w:tr>
      <w:tr w:rsidR="005E4659" w:rsidRPr="00F55AD7" w14:paraId="4DDBD6D9" w14:textId="77777777" w:rsidTr="005E4659">
        <w:trPr>
          <w:trHeight w:val="851"/>
        </w:trPr>
        <w:tc>
          <w:tcPr>
            <w:tcW w:w="1908" w:type="dxa"/>
            <w:vAlign w:val="center"/>
          </w:tcPr>
          <w:p w14:paraId="0D7BD499" w14:textId="1503187A" w:rsidR="00914E26" w:rsidRPr="00F55AD7" w:rsidRDefault="00296C7A" w:rsidP="00914E26">
            <w:pPr>
              <w:pStyle w:val="Tabletext"/>
            </w:pPr>
            <w:r w:rsidRPr="00296C7A">
              <w:t>December 2011</w:t>
            </w:r>
          </w:p>
        </w:tc>
        <w:tc>
          <w:tcPr>
            <w:tcW w:w="3576" w:type="dxa"/>
            <w:vAlign w:val="center"/>
          </w:tcPr>
          <w:p w14:paraId="6297B6BD" w14:textId="64F1EF3E" w:rsidR="00914E26" w:rsidRPr="00F55AD7" w:rsidRDefault="00296C7A" w:rsidP="00914E26">
            <w:pPr>
              <w:pStyle w:val="Tabletext"/>
            </w:pPr>
            <w:r w:rsidRPr="00296C7A">
              <w:t>Whole document</w:t>
            </w:r>
          </w:p>
        </w:tc>
        <w:tc>
          <w:tcPr>
            <w:tcW w:w="5001" w:type="dxa"/>
            <w:vAlign w:val="center"/>
          </w:tcPr>
          <w:p w14:paraId="714A6399" w14:textId="57983DAE" w:rsidR="00914E26" w:rsidRPr="00F55AD7" w:rsidRDefault="00296C7A" w:rsidP="00296C7A">
            <w:pPr>
              <w:pStyle w:val="Tabletext"/>
            </w:pPr>
            <w:r>
              <w:t>Major revision of the document, in line with the 2010 Manila STCW amendments</w:t>
            </w:r>
          </w:p>
        </w:tc>
      </w:tr>
      <w:tr w:rsidR="005E4659" w:rsidRPr="00F55AD7" w14:paraId="31F6CB5E" w14:textId="77777777" w:rsidTr="005E4659">
        <w:trPr>
          <w:trHeight w:val="851"/>
        </w:trPr>
        <w:tc>
          <w:tcPr>
            <w:tcW w:w="1908" w:type="dxa"/>
            <w:vAlign w:val="center"/>
          </w:tcPr>
          <w:p w14:paraId="05CE1CD3" w14:textId="4A47471C" w:rsidR="00914E26" w:rsidRPr="00F55AD7" w:rsidRDefault="00296C7A" w:rsidP="00914E26">
            <w:pPr>
              <w:pStyle w:val="Tabletext"/>
            </w:pPr>
            <w:r w:rsidRPr="00296C7A">
              <w:rPr>
                <w:highlight w:val="yellow"/>
              </w:rPr>
              <w:t>XXX</w:t>
            </w:r>
            <w:r>
              <w:t xml:space="preserve"> 2021</w:t>
            </w:r>
          </w:p>
        </w:tc>
        <w:tc>
          <w:tcPr>
            <w:tcW w:w="3576" w:type="dxa"/>
            <w:vAlign w:val="center"/>
          </w:tcPr>
          <w:p w14:paraId="4F3483E6" w14:textId="5B1C6418" w:rsidR="00914E26" w:rsidRPr="00F55AD7" w:rsidRDefault="00296C7A" w:rsidP="00914E26">
            <w:pPr>
              <w:pStyle w:val="Tabletext"/>
            </w:pPr>
            <w:r>
              <w:t>Whole document</w:t>
            </w:r>
          </w:p>
        </w:tc>
        <w:tc>
          <w:tcPr>
            <w:tcW w:w="5001" w:type="dxa"/>
            <w:vAlign w:val="center"/>
          </w:tcPr>
          <w:p w14:paraId="2CB4DFB4" w14:textId="40237DA5" w:rsidR="00914E26" w:rsidRPr="00F55AD7" w:rsidRDefault="00296C7A" w:rsidP="00914E26">
            <w:pPr>
              <w:pStyle w:val="Tabletext"/>
            </w:pPr>
            <w:r w:rsidRPr="00296C7A">
              <w:t>Major revision of the document</w:t>
            </w: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528620C" w14:textId="12DA94DC" w:rsidR="003B2066"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bookmarkStart w:id="1" w:name="_GoBack"/>
      <w:bookmarkEnd w:id="1"/>
      <w:r w:rsidR="003B2066" w:rsidRPr="001521E1">
        <w:t>1.</w:t>
      </w:r>
      <w:r w:rsidR="003B2066">
        <w:rPr>
          <w:rFonts w:eastAsiaTheme="minorEastAsia"/>
          <w:b w:val="0"/>
          <w:color w:val="auto"/>
          <w:lang w:val="en-AU" w:eastAsia="en-AU"/>
        </w:rPr>
        <w:tab/>
      </w:r>
      <w:r w:rsidR="003B2066" w:rsidRPr="001521E1">
        <w:t>INTRODUCTION</w:t>
      </w:r>
      <w:r w:rsidR="003B2066">
        <w:tab/>
      </w:r>
      <w:r w:rsidR="003B2066">
        <w:fldChar w:fldCharType="begin"/>
      </w:r>
      <w:r w:rsidR="003B2066">
        <w:instrText xml:space="preserve"> PAGEREF _Toc67659884 \h </w:instrText>
      </w:r>
      <w:r w:rsidR="003B2066">
        <w:fldChar w:fldCharType="separate"/>
      </w:r>
      <w:r w:rsidR="003B2066">
        <w:t>5</w:t>
      </w:r>
      <w:r w:rsidR="003B2066">
        <w:fldChar w:fldCharType="end"/>
      </w:r>
    </w:p>
    <w:p w14:paraId="294669C9" w14:textId="33E65A1A" w:rsidR="003B2066" w:rsidRDefault="003B2066">
      <w:pPr>
        <w:pStyle w:val="TOC1"/>
        <w:rPr>
          <w:rFonts w:eastAsiaTheme="minorEastAsia"/>
          <w:b w:val="0"/>
          <w:color w:val="auto"/>
          <w:lang w:val="en-AU" w:eastAsia="en-AU"/>
        </w:rPr>
      </w:pPr>
      <w:r w:rsidRPr="001521E1">
        <w:t>2.</w:t>
      </w:r>
      <w:r>
        <w:rPr>
          <w:rFonts w:eastAsiaTheme="minorEastAsia"/>
          <w:b w:val="0"/>
          <w:color w:val="auto"/>
          <w:lang w:val="en-AU" w:eastAsia="en-AU"/>
        </w:rPr>
        <w:tab/>
      </w:r>
      <w:r w:rsidRPr="001521E1">
        <w:t>PURPOSE OF GUIDELINE</w:t>
      </w:r>
      <w:r>
        <w:tab/>
      </w:r>
      <w:r>
        <w:fldChar w:fldCharType="begin"/>
      </w:r>
      <w:r>
        <w:instrText xml:space="preserve"> PAGEREF _Toc67659885 \h </w:instrText>
      </w:r>
      <w:r>
        <w:fldChar w:fldCharType="separate"/>
      </w:r>
      <w:r>
        <w:t>5</w:t>
      </w:r>
      <w:r>
        <w:fldChar w:fldCharType="end"/>
      </w:r>
    </w:p>
    <w:p w14:paraId="0D550E94" w14:textId="18396FD9" w:rsidR="003B2066" w:rsidRDefault="003B2066">
      <w:pPr>
        <w:pStyle w:val="TOC1"/>
        <w:rPr>
          <w:rFonts w:eastAsiaTheme="minorEastAsia"/>
          <w:b w:val="0"/>
          <w:color w:val="auto"/>
          <w:lang w:val="en-AU" w:eastAsia="en-AU"/>
        </w:rPr>
      </w:pPr>
      <w:r w:rsidRPr="001521E1">
        <w:t>3.</w:t>
      </w:r>
      <w:r>
        <w:rPr>
          <w:rFonts w:eastAsiaTheme="minorEastAsia"/>
          <w:b w:val="0"/>
          <w:color w:val="auto"/>
          <w:lang w:val="en-AU" w:eastAsia="en-AU"/>
        </w:rPr>
        <w:tab/>
      </w:r>
      <w:r>
        <w:t>ACCREDITATION</w:t>
      </w:r>
      <w:r>
        <w:tab/>
      </w:r>
      <w:r>
        <w:fldChar w:fldCharType="begin"/>
      </w:r>
      <w:r>
        <w:instrText xml:space="preserve"> PAGEREF _Toc67659886 \h </w:instrText>
      </w:r>
      <w:r>
        <w:fldChar w:fldCharType="separate"/>
      </w:r>
      <w:r>
        <w:t>6</w:t>
      </w:r>
      <w:r>
        <w:fldChar w:fldCharType="end"/>
      </w:r>
    </w:p>
    <w:p w14:paraId="131CECFB" w14:textId="759D2635" w:rsidR="003B2066" w:rsidRDefault="003B2066">
      <w:pPr>
        <w:pStyle w:val="TOC2"/>
        <w:rPr>
          <w:rFonts w:eastAsiaTheme="minorEastAsia"/>
          <w:color w:val="auto"/>
          <w:lang w:val="en-AU" w:eastAsia="en-AU"/>
        </w:rPr>
      </w:pPr>
      <w:r w:rsidRPr="001521E1">
        <w:t>3.1.</w:t>
      </w:r>
      <w:r>
        <w:rPr>
          <w:rFonts w:eastAsiaTheme="minorEastAsia"/>
          <w:color w:val="auto"/>
          <w:lang w:val="en-AU" w:eastAsia="en-AU"/>
        </w:rPr>
        <w:tab/>
      </w:r>
      <w:r>
        <w:t>QUALITY SYSTEMS</w:t>
      </w:r>
      <w:r>
        <w:tab/>
      </w:r>
      <w:r>
        <w:fldChar w:fldCharType="begin"/>
      </w:r>
      <w:r>
        <w:instrText xml:space="preserve"> PAGEREF _Toc67659887 \h </w:instrText>
      </w:r>
      <w:r>
        <w:fldChar w:fldCharType="separate"/>
      </w:r>
      <w:r>
        <w:t>6</w:t>
      </w:r>
      <w:r>
        <w:fldChar w:fldCharType="end"/>
      </w:r>
    </w:p>
    <w:p w14:paraId="57BC08E9" w14:textId="2F725F74" w:rsidR="003B2066" w:rsidRDefault="003B2066">
      <w:pPr>
        <w:pStyle w:val="TOC2"/>
        <w:rPr>
          <w:rFonts w:eastAsiaTheme="minorEastAsia"/>
          <w:color w:val="auto"/>
          <w:lang w:val="en-AU" w:eastAsia="en-AU"/>
        </w:rPr>
      </w:pPr>
      <w:r w:rsidRPr="001521E1">
        <w:t>3.2.</w:t>
      </w:r>
      <w:r>
        <w:rPr>
          <w:rFonts w:eastAsiaTheme="minorEastAsia"/>
          <w:color w:val="auto"/>
          <w:lang w:val="en-AU" w:eastAsia="en-AU"/>
        </w:rPr>
        <w:tab/>
      </w:r>
      <w:r>
        <w:t>CONSIDERATIONS</w:t>
      </w:r>
      <w:r>
        <w:tab/>
      </w:r>
      <w:r>
        <w:fldChar w:fldCharType="begin"/>
      </w:r>
      <w:r>
        <w:instrText xml:space="preserve"> PAGEREF _Toc67659888 \h </w:instrText>
      </w:r>
      <w:r>
        <w:fldChar w:fldCharType="separate"/>
      </w:r>
      <w:r>
        <w:t>7</w:t>
      </w:r>
      <w:r>
        <w:fldChar w:fldCharType="end"/>
      </w:r>
    </w:p>
    <w:p w14:paraId="63AEC788" w14:textId="390E2C20" w:rsidR="003B2066" w:rsidRDefault="003B2066">
      <w:pPr>
        <w:pStyle w:val="TOC3"/>
        <w:tabs>
          <w:tab w:val="left" w:pos="1134"/>
          <w:tab w:val="right" w:leader="dot" w:pos="10195"/>
        </w:tabs>
        <w:rPr>
          <w:rFonts w:eastAsiaTheme="minorEastAsia"/>
          <w:noProof/>
          <w:sz w:val="22"/>
          <w:lang w:val="en-AU" w:eastAsia="en-AU"/>
        </w:rPr>
      </w:pPr>
      <w:r w:rsidRPr="001521E1">
        <w:rPr>
          <w:noProof/>
        </w:rPr>
        <w:t>3.2.1.</w:t>
      </w:r>
      <w:r>
        <w:rPr>
          <w:rFonts w:eastAsiaTheme="minorEastAsia"/>
          <w:noProof/>
          <w:sz w:val="22"/>
          <w:lang w:val="en-AU" w:eastAsia="en-AU"/>
        </w:rPr>
        <w:tab/>
      </w:r>
      <w:r>
        <w:rPr>
          <w:noProof/>
        </w:rPr>
        <w:t>Recognition of quality management systems</w:t>
      </w:r>
      <w:r>
        <w:rPr>
          <w:noProof/>
        </w:rPr>
        <w:tab/>
      </w:r>
      <w:r>
        <w:rPr>
          <w:noProof/>
        </w:rPr>
        <w:fldChar w:fldCharType="begin"/>
      </w:r>
      <w:r>
        <w:rPr>
          <w:noProof/>
        </w:rPr>
        <w:instrText xml:space="preserve"> PAGEREF _Toc67659889 \h </w:instrText>
      </w:r>
      <w:r>
        <w:rPr>
          <w:noProof/>
        </w:rPr>
      </w:r>
      <w:r>
        <w:rPr>
          <w:noProof/>
        </w:rPr>
        <w:fldChar w:fldCharType="separate"/>
      </w:r>
      <w:r>
        <w:rPr>
          <w:noProof/>
        </w:rPr>
        <w:t>7</w:t>
      </w:r>
      <w:r>
        <w:rPr>
          <w:noProof/>
        </w:rPr>
        <w:fldChar w:fldCharType="end"/>
      </w:r>
    </w:p>
    <w:p w14:paraId="43299408" w14:textId="709563B9" w:rsidR="003B2066" w:rsidRDefault="003B2066">
      <w:pPr>
        <w:pStyle w:val="TOC3"/>
        <w:tabs>
          <w:tab w:val="left" w:pos="1134"/>
          <w:tab w:val="right" w:leader="dot" w:pos="10195"/>
        </w:tabs>
        <w:rPr>
          <w:rFonts w:eastAsiaTheme="minorEastAsia"/>
          <w:noProof/>
          <w:sz w:val="22"/>
          <w:lang w:val="en-AU" w:eastAsia="en-AU"/>
        </w:rPr>
      </w:pPr>
      <w:r w:rsidRPr="001521E1">
        <w:rPr>
          <w:noProof/>
        </w:rPr>
        <w:t>3.2.2.</w:t>
      </w:r>
      <w:r>
        <w:rPr>
          <w:rFonts w:eastAsiaTheme="minorEastAsia"/>
          <w:noProof/>
          <w:sz w:val="22"/>
          <w:lang w:val="en-AU" w:eastAsia="en-AU"/>
        </w:rPr>
        <w:tab/>
      </w:r>
      <w:r>
        <w:rPr>
          <w:noProof/>
        </w:rPr>
        <w:t>Where a competent authority operates a training organization</w:t>
      </w:r>
      <w:r>
        <w:rPr>
          <w:noProof/>
        </w:rPr>
        <w:tab/>
      </w:r>
      <w:r>
        <w:rPr>
          <w:noProof/>
        </w:rPr>
        <w:fldChar w:fldCharType="begin"/>
      </w:r>
      <w:r>
        <w:rPr>
          <w:noProof/>
        </w:rPr>
        <w:instrText xml:space="preserve"> PAGEREF _Toc67659890 \h </w:instrText>
      </w:r>
      <w:r>
        <w:rPr>
          <w:noProof/>
        </w:rPr>
      </w:r>
      <w:r>
        <w:rPr>
          <w:noProof/>
        </w:rPr>
        <w:fldChar w:fldCharType="separate"/>
      </w:r>
      <w:r>
        <w:rPr>
          <w:noProof/>
        </w:rPr>
        <w:t>7</w:t>
      </w:r>
      <w:r>
        <w:rPr>
          <w:noProof/>
        </w:rPr>
        <w:fldChar w:fldCharType="end"/>
      </w:r>
    </w:p>
    <w:p w14:paraId="2D20D8C4" w14:textId="0471E262" w:rsidR="003B2066" w:rsidRDefault="003B2066">
      <w:pPr>
        <w:pStyle w:val="TOC1"/>
        <w:rPr>
          <w:rFonts w:eastAsiaTheme="minorEastAsia"/>
          <w:b w:val="0"/>
          <w:color w:val="auto"/>
          <w:lang w:val="en-AU" w:eastAsia="en-AU"/>
        </w:rPr>
      </w:pPr>
      <w:r w:rsidRPr="001521E1">
        <w:t>4.</w:t>
      </w:r>
      <w:r>
        <w:rPr>
          <w:rFonts w:eastAsiaTheme="minorEastAsia"/>
          <w:b w:val="0"/>
          <w:color w:val="auto"/>
          <w:lang w:val="en-AU" w:eastAsia="en-AU"/>
        </w:rPr>
        <w:tab/>
      </w:r>
      <w:r>
        <w:t>APPROVAL OF MODEL COURSES</w:t>
      </w:r>
      <w:r>
        <w:tab/>
      </w:r>
      <w:r>
        <w:fldChar w:fldCharType="begin"/>
      </w:r>
      <w:r>
        <w:instrText xml:space="preserve"> PAGEREF _Toc67659891 \h </w:instrText>
      </w:r>
      <w:r>
        <w:fldChar w:fldCharType="separate"/>
      </w:r>
      <w:r>
        <w:t>7</w:t>
      </w:r>
      <w:r>
        <w:fldChar w:fldCharType="end"/>
      </w:r>
    </w:p>
    <w:p w14:paraId="60289338" w14:textId="6DA20EEA" w:rsidR="003B2066" w:rsidRDefault="003B2066">
      <w:pPr>
        <w:pStyle w:val="TOC2"/>
        <w:rPr>
          <w:rFonts w:eastAsiaTheme="minorEastAsia"/>
          <w:color w:val="auto"/>
          <w:lang w:val="en-AU" w:eastAsia="en-AU"/>
        </w:rPr>
      </w:pPr>
      <w:r w:rsidRPr="001521E1">
        <w:t>4.1.</w:t>
      </w:r>
      <w:r>
        <w:rPr>
          <w:rFonts w:eastAsiaTheme="minorEastAsia"/>
          <w:color w:val="auto"/>
          <w:lang w:val="en-AU" w:eastAsia="en-AU"/>
        </w:rPr>
        <w:tab/>
      </w:r>
      <w:r>
        <w:t>ENTRY STANDARDS</w:t>
      </w:r>
      <w:r>
        <w:tab/>
      </w:r>
      <w:r>
        <w:fldChar w:fldCharType="begin"/>
      </w:r>
      <w:r>
        <w:instrText xml:space="preserve"> PAGEREF _Toc67659892 \h </w:instrText>
      </w:r>
      <w:r>
        <w:fldChar w:fldCharType="separate"/>
      </w:r>
      <w:r>
        <w:t>8</w:t>
      </w:r>
      <w:r>
        <w:fldChar w:fldCharType="end"/>
      </w:r>
    </w:p>
    <w:p w14:paraId="0FA4B825" w14:textId="5E1A4DC0" w:rsidR="003B2066" w:rsidRDefault="003B2066">
      <w:pPr>
        <w:pStyle w:val="TOC2"/>
        <w:rPr>
          <w:rFonts w:eastAsiaTheme="minorEastAsia"/>
          <w:color w:val="auto"/>
          <w:lang w:val="en-AU" w:eastAsia="en-AU"/>
        </w:rPr>
      </w:pPr>
      <w:r w:rsidRPr="001521E1">
        <w:t>4.2.</w:t>
      </w:r>
      <w:r>
        <w:rPr>
          <w:rFonts w:eastAsiaTheme="minorEastAsia"/>
          <w:color w:val="auto"/>
          <w:lang w:val="en-AU" w:eastAsia="en-AU"/>
        </w:rPr>
        <w:tab/>
      </w:r>
      <w:r>
        <w:t>RECOGNITION OF PRIOR LEARNING</w:t>
      </w:r>
      <w:r>
        <w:tab/>
      </w:r>
      <w:r>
        <w:fldChar w:fldCharType="begin"/>
      </w:r>
      <w:r>
        <w:instrText xml:space="preserve"> PAGEREF _Toc67659893 \h </w:instrText>
      </w:r>
      <w:r>
        <w:fldChar w:fldCharType="separate"/>
      </w:r>
      <w:r>
        <w:t>8</w:t>
      </w:r>
      <w:r>
        <w:fldChar w:fldCharType="end"/>
      </w:r>
    </w:p>
    <w:p w14:paraId="3D390D07" w14:textId="67E4C99B" w:rsidR="003B2066" w:rsidRDefault="003B2066">
      <w:pPr>
        <w:pStyle w:val="TOC2"/>
        <w:rPr>
          <w:rFonts w:eastAsiaTheme="minorEastAsia"/>
          <w:color w:val="auto"/>
          <w:lang w:val="en-AU" w:eastAsia="en-AU"/>
        </w:rPr>
      </w:pPr>
      <w:r w:rsidRPr="001521E1">
        <w:t>4.3.</w:t>
      </w:r>
      <w:r>
        <w:rPr>
          <w:rFonts w:eastAsiaTheme="minorEastAsia"/>
          <w:color w:val="auto"/>
          <w:lang w:val="en-AU" w:eastAsia="en-AU"/>
        </w:rPr>
        <w:tab/>
      </w:r>
      <w:r>
        <w:t>COURSE CURRICULUM</w:t>
      </w:r>
      <w:r>
        <w:tab/>
      </w:r>
      <w:r>
        <w:fldChar w:fldCharType="begin"/>
      </w:r>
      <w:r>
        <w:instrText xml:space="preserve"> PAGEREF _Toc67659894 \h </w:instrText>
      </w:r>
      <w:r>
        <w:fldChar w:fldCharType="separate"/>
      </w:r>
      <w:r>
        <w:t>8</w:t>
      </w:r>
      <w:r>
        <w:fldChar w:fldCharType="end"/>
      </w:r>
    </w:p>
    <w:p w14:paraId="50B5981D" w14:textId="7366FC88" w:rsidR="003B2066" w:rsidRDefault="003B2066">
      <w:pPr>
        <w:pStyle w:val="TOC2"/>
        <w:rPr>
          <w:rFonts w:eastAsiaTheme="minorEastAsia"/>
          <w:color w:val="auto"/>
          <w:lang w:val="en-AU" w:eastAsia="en-AU"/>
        </w:rPr>
      </w:pPr>
      <w:r w:rsidRPr="001521E1">
        <w:t>4.4.</w:t>
      </w:r>
      <w:r>
        <w:rPr>
          <w:rFonts w:eastAsiaTheme="minorEastAsia"/>
          <w:color w:val="auto"/>
          <w:lang w:val="en-AU" w:eastAsia="en-AU"/>
        </w:rPr>
        <w:tab/>
      </w:r>
      <w:r>
        <w:t>CONDUCT OF TRAINING</w:t>
      </w:r>
      <w:r>
        <w:tab/>
      </w:r>
      <w:r>
        <w:fldChar w:fldCharType="begin"/>
      </w:r>
      <w:r>
        <w:instrText xml:space="preserve"> PAGEREF _Toc67659895 \h </w:instrText>
      </w:r>
      <w:r>
        <w:fldChar w:fldCharType="separate"/>
      </w:r>
      <w:r>
        <w:t>8</w:t>
      </w:r>
      <w:r>
        <w:fldChar w:fldCharType="end"/>
      </w:r>
    </w:p>
    <w:p w14:paraId="619970D1" w14:textId="71DB015F" w:rsidR="003B2066" w:rsidRDefault="003B2066">
      <w:pPr>
        <w:pStyle w:val="TOC3"/>
        <w:tabs>
          <w:tab w:val="left" w:pos="1134"/>
          <w:tab w:val="right" w:leader="dot" w:pos="10195"/>
        </w:tabs>
        <w:rPr>
          <w:rFonts w:eastAsiaTheme="minorEastAsia"/>
          <w:noProof/>
          <w:sz w:val="22"/>
          <w:lang w:val="en-AU" w:eastAsia="en-AU"/>
        </w:rPr>
      </w:pPr>
      <w:r w:rsidRPr="001521E1">
        <w:rPr>
          <w:noProof/>
        </w:rPr>
        <w:t>4.4.1.</w:t>
      </w:r>
      <w:r>
        <w:rPr>
          <w:rFonts w:eastAsiaTheme="minorEastAsia"/>
          <w:noProof/>
          <w:sz w:val="22"/>
          <w:lang w:val="en-AU" w:eastAsia="en-AU"/>
        </w:rPr>
        <w:tab/>
      </w:r>
      <w:r>
        <w:rPr>
          <w:noProof/>
        </w:rPr>
        <w:t>Training methods and materials</w:t>
      </w:r>
      <w:r>
        <w:rPr>
          <w:noProof/>
        </w:rPr>
        <w:tab/>
      </w:r>
      <w:r>
        <w:rPr>
          <w:noProof/>
        </w:rPr>
        <w:fldChar w:fldCharType="begin"/>
      </w:r>
      <w:r>
        <w:rPr>
          <w:noProof/>
        </w:rPr>
        <w:instrText xml:space="preserve"> PAGEREF _Toc67659896 \h </w:instrText>
      </w:r>
      <w:r>
        <w:rPr>
          <w:noProof/>
        </w:rPr>
      </w:r>
      <w:r>
        <w:rPr>
          <w:noProof/>
        </w:rPr>
        <w:fldChar w:fldCharType="separate"/>
      </w:r>
      <w:r>
        <w:rPr>
          <w:noProof/>
        </w:rPr>
        <w:t>8</w:t>
      </w:r>
      <w:r>
        <w:rPr>
          <w:noProof/>
        </w:rPr>
        <w:fldChar w:fldCharType="end"/>
      </w:r>
    </w:p>
    <w:p w14:paraId="5689EB6C" w14:textId="5C63B887" w:rsidR="003B2066" w:rsidRDefault="003B2066">
      <w:pPr>
        <w:pStyle w:val="TOC3"/>
        <w:tabs>
          <w:tab w:val="left" w:pos="1134"/>
          <w:tab w:val="right" w:leader="dot" w:pos="10195"/>
        </w:tabs>
        <w:rPr>
          <w:rFonts w:eastAsiaTheme="minorEastAsia"/>
          <w:noProof/>
          <w:sz w:val="22"/>
          <w:lang w:val="en-AU" w:eastAsia="en-AU"/>
        </w:rPr>
      </w:pPr>
      <w:r w:rsidRPr="001521E1">
        <w:rPr>
          <w:noProof/>
        </w:rPr>
        <w:t>4.4.2.</w:t>
      </w:r>
      <w:r>
        <w:rPr>
          <w:rFonts w:eastAsiaTheme="minorEastAsia"/>
          <w:noProof/>
          <w:sz w:val="22"/>
          <w:lang w:val="en-AU" w:eastAsia="en-AU"/>
        </w:rPr>
        <w:tab/>
      </w:r>
      <w:r>
        <w:rPr>
          <w:noProof/>
        </w:rPr>
        <w:t>Facilities and equipment</w:t>
      </w:r>
      <w:r>
        <w:rPr>
          <w:noProof/>
        </w:rPr>
        <w:tab/>
      </w:r>
      <w:r>
        <w:rPr>
          <w:noProof/>
        </w:rPr>
        <w:fldChar w:fldCharType="begin"/>
      </w:r>
      <w:r>
        <w:rPr>
          <w:noProof/>
        </w:rPr>
        <w:instrText xml:space="preserve"> PAGEREF _Toc67659897 \h </w:instrText>
      </w:r>
      <w:r>
        <w:rPr>
          <w:noProof/>
        </w:rPr>
      </w:r>
      <w:r>
        <w:rPr>
          <w:noProof/>
        </w:rPr>
        <w:fldChar w:fldCharType="separate"/>
      </w:r>
      <w:r>
        <w:rPr>
          <w:noProof/>
        </w:rPr>
        <w:t>9</w:t>
      </w:r>
      <w:r>
        <w:rPr>
          <w:noProof/>
        </w:rPr>
        <w:fldChar w:fldCharType="end"/>
      </w:r>
    </w:p>
    <w:p w14:paraId="041984DA" w14:textId="33BB0F5D" w:rsidR="003B2066" w:rsidRDefault="003B2066">
      <w:pPr>
        <w:pStyle w:val="TOC2"/>
        <w:rPr>
          <w:rFonts w:eastAsiaTheme="minorEastAsia"/>
          <w:color w:val="auto"/>
          <w:lang w:val="en-AU" w:eastAsia="en-AU"/>
        </w:rPr>
      </w:pPr>
      <w:r w:rsidRPr="001521E1">
        <w:t>4.5.</w:t>
      </w:r>
      <w:r>
        <w:rPr>
          <w:rFonts w:eastAsiaTheme="minorEastAsia"/>
          <w:color w:val="auto"/>
          <w:lang w:val="en-AU" w:eastAsia="en-AU"/>
        </w:rPr>
        <w:tab/>
      </w:r>
      <w:r>
        <w:t>QUALIFICATIONS OF INSTRUCTORS AND ASSESSORS</w:t>
      </w:r>
      <w:r>
        <w:tab/>
      </w:r>
      <w:r>
        <w:fldChar w:fldCharType="begin"/>
      </w:r>
      <w:r>
        <w:instrText xml:space="preserve"> PAGEREF _Toc67659898 \h </w:instrText>
      </w:r>
      <w:r>
        <w:fldChar w:fldCharType="separate"/>
      </w:r>
      <w:r>
        <w:t>9</w:t>
      </w:r>
      <w:r>
        <w:fldChar w:fldCharType="end"/>
      </w:r>
    </w:p>
    <w:p w14:paraId="620A40E9" w14:textId="7712D808" w:rsidR="003B2066" w:rsidRDefault="003B2066">
      <w:pPr>
        <w:pStyle w:val="TOC2"/>
        <w:rPr>
          <w:rFonts w:eastAsiaTheme="minorEastAsia"/>
          <w:color w:val="auto"/>
          <w:lang w:val="en-AU" w:eastAsia="en-AU"/>
        </w:rPr>
      </w:pPr>
      <w:r w:rsidRPr="001521E1">
        <w:t>4.6.</w:t>
      </w:r>
      <w:r>
        <w:rPr>
          <w:rFonts w:eastAsiaTheme="minorEastAsia"/>
          <w:color w:val="auto"/>
          <w:lang w:val="en-AU" w:eastAsia="en-AU"/>
        </w:rPr>
        <w:tab/>
      </w:r>
      <w:r>
        <w:t>STUDENT ASSESSMENT PROCEDURES</w:t>
      </w:r>
      <w:r>
        <w:tab/>
      </w:r>
      <w:r>
        <w:fldChar w:fldCharType="begin"/>
      </w:r>
      <w:r>
        <w:instrText xml:space="preserve"> PAGEREF _Toc67659899 \h </w:instrText>
      </w:r>
      <w:r>
        <w:fldChar w:fldCharType="separate"/>
      </w:r>
      <w:r>
        <w:t>9</w:t>
      </w:r>
      <w:r>
        <w:fldChar w:fldCharType="end"/>
      </w:r>
    </w:p>
    <w:p w14:paraId="3E6920CF" w14:textId="369E8468" w:rsidR="003B2066" w:rsidRDefault="003B2066">
      <w:pPr>
        <w:pStyle w:val="TOC2"/>
        <w:rPr>
          <w:rFonts w:eastAsiaTheme="minorEastAsia"/>
          <w:color w:val="auto"/>
          <w:lang w:val="en-AU" w:eastAsia="en-AU"/>
        </w:rPr>
      </w:pPr>
      <w:r w:rsidRPr="001521E1">
        <w:t>4.7.</w:t>
      </w:r>
      <w:r>
        <w:rPr>
          <w:rFonts w:eastAsiaTheme="minorEastAsia"/>
          <w:color w:val="auto"/>
          <w:lang w:val="en-AU" w:eastAsia="en-AU"/>
        </w:rPr>
        <w:tab/>
      </w:r>
      <w:r>
        <w:t>STUDENT RECORDS</w:t>
      </w:r>
      <w:r>
        <w:tab/>
      </w:r>
      <w:r>
        <w:fldChar w:fldCharType="begin"/>
      </w:r>
      <w:r>
        <w:instrText xml:space="preserve"> PAGEREF _Toc67659900 \h </w:instrText>
      </w:r>
      <w:r>
        <w:fldChar w:fldCharType="separate"/>
      </w:r>
      <w:r>
        <w:t>9</w:t>
      </w:r>
      <w:r>
        <w:fldChar w:fldCharType="end"/>
      </w:r>
    </w:p>
    <w:p w14:paraId="621C69D5" w14:textId="5D92001F" w:rsidR="003B2066" w:rsidRDefault="003B2066">
      <w:pPr>
        <w:pStyle w:val="TOC2"/>
        <w:rPr>
          <w:rFonts w:eastAsiaTheme="minorEastAsia"/>
          <w:color w:val="auto"/>
          <w:lang w:val="en-AU" w:eastAsia="en-AU"/>
        </w:rPr>
      </w:pPr>
      <w:r w:rsidRPr="001521E1">
        <w:t>4.8.</w:t>
      </w:r>
      <w:r>
        <w:rPr>
          <w:rFonts w:eastAsiaTheme="minorEastAsia"/>
          <w:color w:val="auto"/>
          <w:lang w:val="en-AU" w:eastAsia="en-AU"/>
        </w:rPr>
        <w:tab/>
      </w:r>
      <w:r>
        <w:t>OUTSOURCING OF COURSE DELIVERY</w:t>
      </w:r>
      <w:r>
        <w:tab/>
      </w:r>
      <w:r>
        <w:fldChar w:fldCharType="begin"/>
      </w:r>
      <w:r>
        <w:instrText xml:space="preserve"> PAGEREF _Toc67659901 \h </w:instrText>
      </w:r>
      <w:r>
        <w:fldChar w:fldCharType="separate"/>
      </w:r>
      <w:r>
        <w:t>10</w:t>
      </w:r>
      <w:r>
        <w:fldChar w:fldCharType="end"/>
      </w:r>
    </w:p>
    <w:p w14:paraId="7714F8E7" w14:textId="44CCA749" w:rsidR="003B2066" w:rsidRDefault="003B2066">
      <w:pPr>
        <w:pStyle w:val="TOC1"/>
        <w:rPr>
          <w:rFonts w:eastAsiaTheme="minorEastAsia"/>
          <w:b w:val="0"/>
          <w:color w:val="auto"/>
          <w:lang w:val="en-AU" w:eastAsia="en-AU"/>
        </w:rPr>
      </w:pPr>
      <w:r w:rsidRPr="001521E1">
        <w:t>5.</w:t>
      </w:r>
      <w:r>
        <w:rPr>
          <w:rFonts w:eastAsiaTheme="minorEastAsia"/>
          <w:b w:val="0"/>
          <w:color w:val="auto"/>
          <w:lang w:val="en-AU" w:eastAsia="en-AU"/>
        </w:rPr>
        <w:tab/>
      </w:r>
      <w:r>
        <w:t>PROCEDURES FOR CONDUCTING AUDITS</w:t>
      </w:r>
      <w:r>
        <w:tab/>
      </w:r>
      <w:r>
        <w:fldChar w:fldCharType="begin"/>
      </w:r>
      <w:r>
        <w:instrText xml:space="preserve"> PAGEREF _Toc67659902 \h </w:instrText>
      </w:r>
      <w:r>
        <w:fldChar w:fldCharType="separate"/>
      </w:r>
      <w:r>
        <w:t>10</w:t>
      </w:r>
      <w:r>
        <w:fldChar w:fldCharType="end"/>
      </w:r>
    </w:p>
    <w:p w14:paraId="7A9D9EAA" w14:textId="149FBA25" w:rsidR="003B2066" w:rsidRDefault="003B2066">
      <w:pPr>
        <w:pStyle w:val="TOC2"/>
        <w:rPr>
          <w:rFonts w:eastAsiaTheme="minorEastAsia"/>
          <w:color w:val="auto"/>
          <w:lang w:val="en-AU" w:eastAsia="en-AU"/>
        </w:rPr>
      </w:pPr>
      <w:r w:rsidRPr="001521E1">
        <w:t>5.1.</w:t>
      </w:r>
      <w:r>
        <w:rPr>
          <w:rFonts w:eastAsiaTheme="minorEastAsia"/>
          <w:color w:val="auto"/>
          <w:lang w:val="en-AU" w:eastAsia="en-AU"/>
        </w:rPr>
        <w:tab/>
      </w:r>
      <w:r>
        <w:t>STAGE 1 – PRE-AUDIT</w:t>
      </w:r>
      <w:r>
        <w:tab/>
      </w:r>
      <w:r>
        <w:fldChar w:fldCharType="begin"/>
      </w:r>
      <w:r>
        <w:instrText xml:space="preserve"> PAGEREF _Toc67659903 \h </w:instrText>
      </w:r>
      <w:r>
        <w:fldChar w:fldCharType="separate"/>
      </w:r>
      <w:r>
        <w:t>10</w:t>
      </w:r>
      <w:r>
        <w:fldChar w:fldCharType="end"/>
      </w:r>
    </w:p>
    <w:p w14:paraId="0BDCDD91" w14:textId="244AE25F" w:rsidR="003B2066" w:rsidRDefault="003B2066">
      <w:pPr>
        <w:pStyle w:val="TOC3"/>
        <w:tabs>
          <w:tab w:val="left" w:pos="1134"/>
          <w:tab w:val="right" w:leader="dot" w:pos="10195"/>
        </w:tabs>
        <w:rPr>
          <w:rFonts w:eastAsiaTheme="minorEastAsia"/>
          <w:noProof/>
          <w:sz w:val="22"/>
          <w:lang w:val="en-AU" w:eastAsia="en-AU"/>
        </w:rPr>
      </w:pPr>
      <w:r w:rsidRPr="001521E1">
        <w:rPr>
          <w:noProof/>
        </w:rPr>
        <w:t>5.1.1.</w:t>
      </w:r>
      <w:r>
        <w:rPr>
          <w:rFonts w:eastAsiaTheme="minorEastAsia"/>
          <w:noProof/>
          <w:sz w:val="22"/>
          <w:lang w:val="en-AU" w:eastAsia="en-AU"/>
        </w:rPr>
        <w:tab/>
      </w:r>
      <w:r>
        <w:rPr>
          <w:noProof/>
        </w:rPr>
        <w:t>Application for accreditation and approval of model courses</w:t>
      </w:r>
      <w:r>
        <w:rPr>
          <w:noProof/>
        </w:rPr>
        <w:tab/>
      </w:r>
      <w:r>
        <w:rPr>
          <w:noProof/>
        </w:rPr>
        <w:fldChar w:fldCharType="begin"/>
      </w:r>
      <w:r>
        <w:rPr>
          <w:noProof/>
        </w:rPr>
        <w:instrText xml:space="preserve"> PAGEREF _Toc67659904 \h </w:instrText>
      </w:r>
      <w:r>
        <w:rPr>
          <w:noProof/>
        </w:rPr>
      </w:r>
      <w:r>
        <w:rPr>
          <w:noProof/>
        </w:rPr>
        <w:fldChar w:fldCharType="separate"/>
      </w:r>
      <w:r>
        <w:rPr>
          <w:noProof/>
        </w:rPr>
        <w:t>10</w:t>
      </w:r>
      <w:r>
        <w:rPr>
          <w:noProof/>
        </w:rPr>
        <w:fldChar w:fldCharType="end"/>
      </w:r>
    </w:p>
    <w:p w14:paraId="332CB641" w14:textId="09BEDE66" w:rsidR="003B2066" w:rsidRDefault="003B2066">
      <w:pPr>
        <w:pStyle w:val="TOC3"/>
        <w:tabs>
          <w:tab w:val="left" w:pos="1134"/>
          <w:tab w:val="right" w:leader="dot" w:pos="10195"/>
        </w:tabs>
        <w:rPr>
          <w:rFonts w:eastAsiaTheme="minorEastAsia"/>
          <w:noProof/>
          <w:sz w:val="22"/>
          <w:lang w:val="en-AU" w:eastAsia="en-AU"/>
        </w:rPr>
      </w:pPr>
      <w:r w:rsidRPr="001521E1">
        <w:rPr>
          <w:noProof/>
        </w:rPr>
        <w:t>5.1.2.</w:t>
      </w:r>
      <w:r>
        <w:rPr>
          <w:rFonts w:eastAsiaTheme="minorEastAsia"/>
          <w:noProof/>
          <w:sz w:val="22"/>
          <w:lang w:val="en-AU" w:eastAsia="en-AU"/>
        </w:rPr>
        <w:tab/>
      </w:r>
      <w:r>
        <w:rPr>
          <w:noProof/>
        </w:rPr>
        <w:t>Appointment of the audit team</w:t>
      </w:r>
      <w:r>
        <w:rPr>
          <w:noProof/>
        </w:rPr>
        <w:tab/>
      </w:r>
      <w:r>
        <w:rPr>
          <w:noProof/>
        </w:rPr>
        <w:fldChar w:fldCharType="begin"/>
      </w:r>
      <w:r>
        <w:rPr>
          <w:noProof/>
        </w:rPr>
        <w:instrText xml:space="preserve"> PAGEREF _Toc67659905 \h </w:instrText>
      </w:r>
      <w:r>
        <w:rPr>
          <w:noProof/>
        </w:rPr>
      </w:r>
      <w:r>
        <w:rPr>
          <w:noProof/>
        </w:rPr>
        <w:fldChar w:fldCharType="separate"/>
      </w:r>
      <w:r>
        <w:rPr>
          <w:noProof/>
        </w:rPr>
        <w:t>11</w:t>
      </w:r>
      <w:r>
        <w:rPr>
          <w:noProof/>
        </w:rPr>
        <w:fldChar w:fldCharType="end"/>
      </w:r>
    </w:p>
    <w:p w14:paraId="5558A664" w14:textId="223DE90E" w:rsidR="003B2066" w:rsidRDefault="003B2066">
      <w:pPr>
        <w:pStyle w:val="TOC3"/>
        <w:tabs>
          <w:tab w:val="left" w:pos="1134"/>
          <w:tab w:val="right" w:leader="dot" w:pos="10195"/>
        </w:tabs>
        <w:rPr>
          <w:rFonts w:eastAsiaTheme="minorEastAsia"/>
          <w:noProof/>
          <w:sz w:val="22"/>
          <w:lang w:val="en-AU" w:eastAsia="en-AU"/>
        </w:rPr>
      </w:pPr>
      <w:r w:rsidRPr="001521E1">
        <w:rPr>
          <w:noProof/>
        </w:rPr>
        <w:t>5.1.3.</w:t>
      </w:r>
      <w:r>
        <w:rPr>
          <w:rFonts w:eastAsiaTheme="minorEastAsia"/>
          <w:noProof/>
          <w:sz w:val="22"/>
          <w:lang w:val="en-AU" w:eastAsia="en-AU"/>
        </w:rPr>
        <w:tab/>
      </w:r>
      <w:r>
        <w:rPr>
          <w:noProof/>
        </w:rPr>
        <w:t>Preliminary assessment</w:t>
      </w:r>
      <w:r>
        <w:rPr>
          <w:noProof/>
        </w:rPr>
        <w:tab/>
      </w:r>
      <w:r>
        <w:rPr>
          <w:noProof/>
        </w:rPr>
        <w:fldChar w:fldCharType="begin"/>
      </w:r>
      <w:r>
        <w:rPr>
          <w:noProof/>
        </w:rPr>
        <w:instrText xml:space="preserve"> PAGEREF _Toc67659906 \h </w:instrText>
      </w:r>
      <w:r>
        <w:rPr>
          <w:noProof/>
        </w:rPr>
      </w:r>
      <w:r>
        <w:rPr>
          <w:noProof/>
        </w:rPr>
        <w:fldChar w:fldCharType="separate"/>
      </w:r>
      <w:r>
        <w:rPr>
          <w:noProof/>
        </w:rPr>
        <w:t>11</w:t>
      </w:r>
      <w:r>
        <w:rPr>
          <w:noProof/>
        </w:rPr>
        <w:fldChar w:fldCharType="end"/>
      </w:r>
    </w:p>
    <w:p w14:paraId="44F42ECF" w14:textId="6B93A65B" w:rsidR="003B2066" w:rsidRDefault="003B2066">
      <w:pPr>
        <w:pStyle w:val="TOC3"/>
        <w:tabs>
          <w:tab w:val="left" w:pos="1134"/>
          <w:tab w:val="right" w:leader="dot" w:pos="10195"/>
        </w:tabs>
        <w:rPr>
          <w:rFonts w:eastAsiaTheme="minorEastAsia"/>
          <w:noProof/>
          <w:sz w:val="22"/>
          <w:lang w:val="en-AU" w:eastAsia="en-AU"/>
        </w:rPr>
      </w:pPr>
      <w:r w:rsidRPr="001521E1">
        <w:rPr>
          <w:noProof/>
        </w:rPr>
        <w:t>5.1.4.</w:t>
      </w:r>
      <w:r>
        <w:rPr>
          <w:rFonts w:eastAsiaTheme="minorEastAsia"/>
          <w:noProof/>
          <w:sz w:val="22"/>
          <w:lang w:val="en-AU" w:eastAsia="en-AU"/>
        </w:rPr>
        <w:tab/>
      </w:r>
      <w:r>
        <w:rPr>
          <w:noProof/>
        </w:rPr>
        <w:t>Audit plan</w:t>
      </w:r>
      <w:r>
        <w:rPr>
          <w:noProof/>
        </w:rPr>
        <w:tab/>
      </w:r>
      <w:r>
        <w:rPr>
          <w:noProof/>
        </w:rPr>
        <w:fldChar w:fldCharType="begin"/>
      </w:r>
      <w:r>
        <w:rPr>
          <w:noProof/>
        </w:rPr>
        <w:instrText xml:space="preserve"> PAGEREF _Toc67659907 \h </w:instrText>
      </w:r>
      <w:r>
        <w:rPr>
          <w:noProof/>
        </w:rPr>
      </w:r>
      <w:r>
        <w:rPr>
          <w:noProof/>
        </w:rPr>
        <w:fldChar w:fldCharType="separate"/>
      </w:r>
      <w:r>
        <w:rPr>
          <w:noProof/>
        </w:rPr>
        <w:t>11</w:t>
      </w:r>
      <w:r>
        <w:rPr>
          <w:noProof/>
        </w:rPr>
        <w:fldChar w:fldCharType="end"/>
      </w:r>
    </w:p>
    <w:p w14:paraId="66B484ED" w14:textId="67565167" w:rsidR="003B2066" w:rsidRDefault="003B2066">
      <w:pPr>
        <w:pStyle w:val="TOC2"/>
        <w:rPr>
          <w:rFonts w:eastAsiaTheme="minorEastAsia"/>
          <w:color w:val="auto"/>
          <w:lang w:val="en-AU" w:eastAsia="en-AU"/>
        </w:rPr>
      </w:pPr>
      <w:r w:rsidRPr="001521E1">
        <w:t>5.2.</w:t>
      </w:r>
      <w:r>
        <w:rPr>
          <w:rFonts w:eastAsiaTheme="minorEastAsia"/>
          <w:color w:val="auto"/>
          <w:lang w:val="en-AU" w:eastAsia="en-AU"/>
        </w:rPr>
        <w:tab/>
      </w:r>
      <w:r>
        <w:t>STAGE 2 – AUDIT</w:t>
      </w:r>
      <w:r>
        <w:tab/>
      </w:r>
      <w:r>
        <w:fldChar w:fldCharType="begin"/>
      </w:r>
      <w:r>
        <w:instrText xml:space="preserve"> PAGEREF _Toc67659908 \h </w:instrText>
      </w:r>
      <w:r>
        <w:fldChar w:fldCharType="separate"/>
      </w:r>
      <w:r>
        <w:t>11</w:t>
      </w:r>
      <w:r>
        <w:fldChar w:fldCharType="end"/>
      </w:r>
    </w:p>
    <w:p w14:paraId="365C6E1C" w14:textId="047EDBFD" w:rsidR="003B2066" w:rsidRDefault="003B2066">
      <w:pPr>
        <w:pStyle w:val="TOC3"/>
        <w:tabs>
          <w:tab w:val="left" w:pos="1134"/>
          <w:tab w:val="right" w:leader="dot" w:pos="10195"/>
        </w:tabs>
        <w:rPr>
          <w:rFonts w:eastAsiaTheme="minorEastAsia"/>
          <w:noProof/>
          <w:sz w:val="22"/>
          <w:lang w:val="en-AU" w:eastAsia="en-AU"/>
        </w:rPr>
      </w:pPr>
      <w:r w:rsidRPr="001521E1">
        <w:rPr>
          <w:noProof/>
        </w:rPr>
        <w:t>5.2.1.</w:t>
      </w:r>
      <w:r>
        <w:rPr>
          <w:rFonts w:eastAsiaTheme="minorEastAsia"/>
          <w:noProof/>
          <w:sz w:val="22"/>
          <w:lang w:val="en-AU" w:eastAsia="en-AU"/>
        </w:rPr>
        <w:tab/>
      </w:r>
      <w:r>
        <w:rPr>
          <w:noProof/>
        </w:rPr>
        <w:t>Opening meeting</w:t>
      </w:r>
      <w:r>
        <w:rPr>
          <w:noProof/>
        </w:rPr>
        <w:tab/>
      </w:r>
      <w:r>
        <w:rPr>
          <w:noProof/>
        </w:rPr>
        <w:fldChar w:fldCharType="begin"/>
      </w:r>
      <w:r>
        <w:rPr>
          <w:noProof/>
        </w:rPr>
        <w:instrText xml:space="preserve"> PAGEREF _Toc67659909 \h </w:instrText>
      </w:r>
      <w:r>
        <w:rPr>
          <w:noProof/>
        </w:rPr>
      </w:r>
      <w:r>
        <w:rPr>
          <w:noProof/>
        </w:rPr>
        <w:fldChar w:fldCharType="separate"/>
      </w:r>
      <w:r>
        <w:rPr>
          <w:noProof/>
        </w:rPr>
        <w:t>11</w:t>
      </w:r>
      <w:r>
        <w:rPr>
          <w:noProof/>
        </w:rPr>
        <w:fldChar w:fldCharType="end"/>
      </w:r>
    </w:p>
    <w:p w14:paraId="12F9053C" w14:textId="6FFFA2DA" w:rsidR="003B2066" w:rsidRDefault="003B2066">
      <w:pPr>
        <w:pStyle w:val="TOC3"/>
        <w:tabs>
          <w:tab w:val="left" w:pos="1134"/>
          <w:tab w:val="right" w:leader="dot" w:pos="10195"/>
        </w:tabs>
        <w:rPr>
          <w:rFonts w:eastAsiaTheme="minorEastAsia"/>
          <w:noProof/>
          <w:sz w:val="22"/>
          <w:lang w:val="en-AU" w:eastAsia="en-AU"/>
        </w:rPr>
      </w:pPr>
      <w:r w:rsidRPr="001521E1">
        <w:rPr>
          <w:noProof/>
        </w:rPr>
        <w:t>5.2.2.</w:t>
      </w:r>
      <w:r>
        <w:rPr>
          <w:rFonts w:eastAsiaTheme="minorEastAsia"/>
          <w:noProof/>
          <w:sz w:val="22"/>
          <w:lang w:val="en-AU" w:eastAsia="en-AU"/>
        </w:rPr>
        <w:tab/>
      </w:r>
      <w:r>
        <w:rPr>
          <w:noProof/>
        </w:rPr>
        <w:t>Collecting audit evidence / audit findings</w:t>
      </w:r>
      <w:r>
        <w:rPr>
          <w:noProof/>
        </w:rPr>
        <w:tab/>
      </w:r>
      <w:r>
        <w:rPr>
          <w:noProof/>
        </w:rPr>
        <w:fldChar w:fldCharType="begin"/>
      </w:r>
      <w:r>
        <w:rPr>
          <w:noProof/>
        </w:rPr>
        <w:instrText xml:space="preserve"> PAGEREF _Toc67659910 \h </w:instrText>
      </w:r>
      <w:r>
        <w:rPr>
          <w:noProof/>
        </w:rPr>
      </w:r>
      <w:r>
        <w:rPr>
          <w:noProof/>
        </w:rPr>
        <w:fldChar w:fldCharType="separate"/>
      </w:r>
      <w:r>
        <w:rPr>
          <w:noProof/>
        </w:rPr>
        <w:t>12</w:t>
      </w:r>
      <w:r>
        <w:rPr>
          <w:noProof/>
        </w:rPr>
        <w:fldChar w:fldCharType="end"/>
      </w:r>
    </w:p>
    <w:p w14:paraId="764A9933" w14:textId="093D3527" w:rsidR="003B2066" w:rsidRDefault="003B2066">
      <w:pPr>
        <w:pStyle w:val="TOC3"/>
        <w:tabs>
          <w:tab w:val="left" w:pos="1134"/>
          <w:tab w:val="right" w:leader="dot" w:pos="10195"/>
        </w:tabs>
        <w:rPr>
          <w:rFonts w:eastAsiaTheme="minorEastAsia"/>
          <w:noProof/>
          <w:sz w:val="22"/>
          <w:lang w:val="en-AU" w:eastAsia="en-AU"/>
        </w:rPr>
      </w:pPr>
      <w:r w:rsidRPr="001521E1">
        <w:rPr>
          <w:noProof/>
        </w:rPr>
        <w:t>5.2.3.</w:t>
      </w:r>
      <w:r>
        <w:rPr>
          <w:rFonts w:eastAsiaTheme="minorEastAsia"/>
          <w:noProof/>
          <w:sz w:val="22"/>
          <w:lang w:val="en-AU" w:eastAsia="en-AU"/>
        </w:rPr>
        <w:tab/>
      </w:r>
      <w:r>
        <w:rPr>
          <w:noProof/>
        </w:rPr>
        <w:t>Closing meeting</w:t>
      </w:r>
      <w:r>
        <w:rPr>
          <w:noProof/>
        </w:rPr>
        <w:tab/>
      </w:r>
      <w:r>
        <w:rPr>
          <w:noProof/>
        </w:rPr>
        <w:fldChar w:fldCharType="begin"/>
      </w:r>
      <w:r>
        <w:rPr>
          <w:noProof/>
        </w:rPr>
        <w:instrText xml:space="preserve"> PAGEREF _Toc67659911 \h </w:instrText>
      </w:r>
      <w:r>
        <w:rPr>
          <w:noProof/>
        </w:rPr>
      </w:r>
      <w:r>
        <w:rPr>
          <w:noProof/>
        </w:rPr>
        <w:fldChar w:fldCharType="separate"/>
      </w:r>
      <w:r>
        <w:rPr>
          <w:noProof/>
        </w:rPr>
        <w:t>12</w:t>
      </w:r>
      <w:r>
        <w:rPr>
          <w:noProof/>
        </w:rPr>
        <w:fldChar w:fldCharType="end"/>
      </w:r>
    </w:p>
    <w:p w14:paraId="26E42188" w14:textId="0DA42065" w:rsidR="003B2066" w:rsidRDefault="003B2066">
      <w:pPr>
        <w:pStyle w:val="TOC2"/>
        <w:rPr>
          <w:rFonts w:eastAsiaTheme="minorEastAsia"/>
          <w:color w:val="auto"/>
          <w:lang w:val="en-AU" w:eastAsia="en-AU"/>
        </w:rPr>
      </w:pPr>
      <w:r w:rsidRPr="001521E1">
        <w:t>5.3.</w:t>
      </w:r>
      <w:r>
        <w:rPr>
          <w:rFonts w:eastAsiaTheme="minorEastAsia"/>
          <w:color w:val="auto"/>
          <w:lang w:val="en-AU" w:eastAsia="en-AU"/>
        </w:rPr>
        <w:tab/>
      </w:r>
      <w:r>
        <w:t>STAGE 3 – POST-AUDIT</w:t>
      </w:r>
      <w:r>
        <w:tab/>
      </w:r>
      <w:r>
        <w:fldChar w:fldCharType="begin"/>
      </w:r>
      <w:r>
        <w:instrText xml:space="preserve"> PAGEREF _Toc67659912 \h </w:instrText>
      </w:r>
      <w:r>
        <w:fldChar w:fldCharType="separate"/>
      </w:r>
      <w:r>
        <w:t>12</w:t>
      </w:r>
      <w:r>
        <w:fldChar w:fldCharType="end"/>
      </w:r>
    </w:p>
    <w:p w14:paraId="18E71661" w14:textId="55832781" w:rsidR="003B2066" w:rsidRDefault="003B2066">
      <w:pPr>
        <w:pStyle w:val="TOC3"/>
        <w:tabs>
          <w:tab w:val="left" w:pos="1134"/>
          <w:tab w:val="right" w:leader="dot" w:pos="10195"/>
        </w:tabs>
        <w:rPr>
          <w:rFonts w:eastAsiaTheme="minorEastAsia"/>
          <w:noProof/>
          <w:sz w:val="22"/>
          <w:lang w:val="en-AU" w:eastAsia="en-AU"/>
        </w:rPr>
      </w:pPr>
      <w:r w:rsidRPr="001521E1">
        <w:rPr>
          <w:noProof/>
        </w:rPr>
        <w:t>5.3.1.</w:t>
      </w:r>
      <w:r>
        <w:rPr>
          <w:rFonts w:eastAsiaTheme="minorEastAsia"/>
          <w:noProof/>
          <w:sz w:val="22"/>
          <w:lang w:val="en-AU" w:eastAsia="en-AU"/>
        </w:rPr>
        <w:tab/>
      </w:r>
      <w:r>
        <w:rPr>
          <w:noProof/>
        </w:rPr>
        <w:t>Audit report</w:t>
      </w:r>
      <w:r>
        <w:rPr>
          <w:noProof/>
        </w:rPr>
        <w:tab/>
      </w:r>
      <w:r>
        <w:rPr>
          <w:noProof/>
        </w:rPr>
        <w:fldChar w:fldCharType="begin"/>
      </w:r>
      <w:r>
        <w:rPr>
          <w:noProof/>
        </w:rPr>
        <w:instrText xml:space="preserve"> PAGEREF _Toc67659913 \h </w:instrText>
      </w:r>
      <w:r>
        <w:rPr>
          <w:noProof/>
        </w:rPr>
      </w:r>
      <w:r>
        <w:rPr>
          <w:noProof/>
        </w:rPr>
        <w:fldChar w:fldCharType="separate"/>
      </w:r>
      <w:r>
        <w:rPr>
          <w:noProof/>
        </w:rPr>
        <w:t>12</w:t>
      </w:r>
      <w:r>
        <w:rPr>
          <w:noProof/>
        </w:rPr>
        <w:fldChar w:fldCharType="end"/>
      </w:r>
    </w:p>
    <w:p w14:paraId="74525503" w14:textId="38CA64FA" w:rsidR="003B2066" w:rsidRDefault="003B2066">
      <w:pPr>
        <w:pStyle w:val="TOC3"/>
        <w:tabs>
          <w:tab w:val="left" w:pos="1134"/>
          <w:tab w:val="right" w:leader="dot" w:pos="10195"/>
        </w:tabs>
        <w:rPr>
          <w:rFonts w:eastAsiaTheme="minorEastAsia"/>
          <w:noProof/>
          <w:sz w:val="22"/>
          <w:lang w:val="en-AU" w:eastAsia="en-AU"/>
        </w:rPr>
      </w:pPr>
      <w:r w:rsidRPr="001521E1">
        <w:rPr>
          <w:noProof/>
        </w:rPr>
        <w:t>5.3.2.</w:t>
      </w:r>
      <w:r>
        <w:rPr>
          <w:rFonts w:eastAsiaTheme="minorEastAsia"/>
          <w:noProof/>
          <w:sz w:val="22"/>
          <w:lang w:val="en-AU" w:eastAsia="en-AU"/>
        </w:rPr>
        <w:tab/>
      </w:r>
      <w:r>
        <w:rPr>
          <w:noProof/>
        </w:rPr>
        <w:t>Corrective action plan</w:t>
      </w:r>
      <w:r>
        <w:rPr>
          <w:noProof/>
        </w:rPr>
        <w:tab/>
      </w:r>
      <w:r>
        <w:rPr>
          <w:noProof/>
        </w:rPr>
        <w:fldChar w:fldCharType="begin"/>
      </w:r>
      <w:r>
        <w:rPr>
          <w:noProof/>
        </w:rPr>
        <w:instrText xml:space="preserve"> PAGEREF _Toc67659914 \h </w:instrText>
      </w:r>
      <w:r>
        <w:rPr>
          <w:noProof/>
        </w:rPr>
      </w:r>
      <w:r>
        <w:rPr>
          <w:noProof/>
        </w:rPr>
        <w:fldChar w:fldCharType="separate"/>
      </w:r>
      <w:r>
        <w:rPr>
          <w:noProof/>
        </w:rPr>
        <w:t>13</w:t>
      </w:r>
      <w:r>
        <w:rPr>
          <w:noProof/>
        </w:rPr>
        <w:fldChar w:fldCharType="end"/>
      </w:r>
    </w:p>
    <w:p w14:paraId="159442C3" w14:textId="0D308A57" w:rsidR="003B2066" w:rsidRDefault="003B2066">
      <w:pPr>
        <w:pStyle w:val="TOC2"/>
        <w:rPr>
          <w:rFonts w:eastAsiaTheme="minorEastAsia"/>
          <w:color w:val="auto"/>
          <w:lang w:val="en-AU" w:eastAsia="en-AU"/>
        </w:rPr>
      </w:pPr>
      <w:r w:rsidRPr="001521E1">
        <w:t>5.4.</w:t>
      </w:r>
      <w:r>
        <w:rPr>
          <w:rFonts w:eastAsiaTheme="minorEastAsia"/>
          <w:color w:val="auto"/>
          <w:lang w:val="en-AU" w:eastAsia="en-AU"/>
        </w:rPr>
        <w:tab/>
      </w:r>
      <w:r>
        <w:t>CONSIDERATIONS</w:t>
      </w:r>
      <w:r>
        <w:tab/>
      </w:r>
      <w:r>
        <w:fldChar w:fldCharType="begin"/>
      </w:r>
      <w:r>
        <w:instrText xml:space="preserve"> PAGEREF _Toc67659915 \h </w:instrText>
      </w:r>
      <w:r>
        <w:fldChar w:fldCharType="separate"/>
      </w:r>
      <w:r>
        <w:t>13</w:t>
      </w:r>
      <w:r>
        <w:fldChar w:fldCharType="end"/>
      </w:r>
    </w:p>
    <w:p w14:paraId="73D1F141" w14:textId="55981F3A" w:rsidR="003B2066" w:rsidRDefault="003B2066">
      <w:pPr>
        <w:pStyle w:val="TOC3"/>
        <w:tabs>
          <w:tab w:val="left" w:pos="1134"/>
          <w:tab w:val="right" w:leader="dot" w:pos="10195"/>
        </w:tabs>
        <w:rPr>
          <w:rFonts w:eastAsiaTheme="minorEastAsia"/>
          <w:noProof/>
          <w:sz w:val="22"/>
          <w:lang w:val="en-AU" w:eastAsia="en-AU"/>
        </w:rPr>
      </w:pPr>
      <w:r w:rsidRPr="001521E1">
        <w:rPr>
          <w:noProof/>
        </w:rPr>
        <w:t>5.4.1.</w:t>
      </w:r>
      <w:r>
        <w:rPr>
          <w:rFonts w:eastAsiaTheme="minorEastAsia"/>
          <w:noProof/>
          <w:sz w:val="22"/>
          <w:lang w:val="en-AU" w:eastAsia="en-AU"/>
        </w:rPr>
        <w:tab/>
      </w:r>
      <w:r>
        <w:rPr>
          <w:noProof/>
        </w:rPr>
        <w:t>Use of third party organizations for the audit process</w:t>
      </w:r>
      <w:r>
        <w:rPr>
          <w:noProof/>
        </w:rPr>
        <w:tab/>
      </w:r>
      <w:r>
        <w:rPr>
          <w:noProof/>
        </w:rPr>
        <w:fldChar w:fldCharType="begin"/>
      </w:r>
      <w:r>
        <w:rPr>
          <w:noProof/>
        </w:rPr>
        <w:instrText xml:space="preserve"> PAGEREF _Toc67659916 \h </w:instrText>
      </w:r>
      <w:r>
        <w:rPr>
          <w:noProof/>
        </w:rPr>
      </w:r>
      <w:r>
        <w:rPr>
          <w:noProof/>
        </w:rPr>
        <w:fldChar w:fldCharType="separate"/>
      </w:r>
      <w:r>
        <w:rPr>
          <w:noProof/>
        </w:rPr>
        <w:t>13</w:t>
      </w:r>
      <w:r>
        <w:rPr>
          <w:noProof/>
        </w:rPr>
        <w:fldChar w:fldCharType="end"/>
      </w:r>
    </w:p>
    <w:p w14:paraId="58213037" w14:textId="0485EA11" w:rsidR="003B2066" w:rsidRDefault="003B2066">
      <w:pPr>
        <w:pStyle w:val="TOC1"/>
        <w:rPr>
          <w:rFonts w:eastAsiaTheme="minorEastAsia"/>
          <w:b w:val="0"/>
          <w:color w:val="auto"/>
          <w:lang w:val="en-AU" w:eastAsia="en-AU"/>
        </w:rPr>
      </w:pPr>
      <w:r w:rsidRPr="001521E1">
        <w:t>6.</w:t>
      </w:r>
      <w:r>
        <w:rPr>
          <w:rFonts w:eastAsiaTheme="minorEastAsia"/>
          <w:b w:val="0"/>
          <w:color w:val="auto"/>
          <w:lang w:val="en-AU" w:eastAsia="en-AU"/>
        </w:rPr>
        <w:tab/>
      </w:r>
      <w:r>
        <w:t>CERTIFICATION OF ACCREDIATION</w:t>
      </w:r>
      <w:r>
        <w:tab/>
      </w:r>
      <w:r>
        <w:fldChar w:fldCharType="begin"/>
      </w:r>
      <w:r>
        <w:instrText xml:space="preserve"> PAGEREF _Toc67659917 \h </w:instrText>
      </w:r>
      <w:r>
        <w:fldChar w:fldCharType="separate"/>
      </w:r>
      <w:r>
        <w:t>13</w:t>
      </w:r>
      <w:r>
        <w:fldChar w:fldCharType="end"/>
      </w:r>
    </w:p>
    <w:p w14:paraId="0C439383" w14:textId="38FC6C31" w:rsidR="003B2066" w:rsidRDefault="003B2066">
      <w:pPr>
        <w:pStyle w:val="TOC2"/>
        <w:rPr>
          <w:rFonts w:eastAsiaTheme="minorEastAsia"/>
          <w:color w:val="auto"/>
          <w:lang w:val="en-AU" w:eastAsia="en-AU"/>
        </w:rPr>
      </w:pPr>
      <w:r w:rsidRPr="001521E1">
        <w:t>6.1.</w:t>
      </w:r>
      <w:r>
        <w:rPr>
          <w:rFonts w:eastAsiaTheme="minorEastAsia"/>
          <w:color w:val="auto"/>
          <w:lang w:val="en-AU" w:eastAsia="en-AU"/>
        </w:rPr>
        <w:tab/>
      </w:r>
      <w:r>
        <w:t>INTERIM APPROVAL ARRANGEMENTS</w:t>
      </w:r>
      <w:r>
        <w:tab/>
      </w:r>
      <w:r>
        <w:fldChar w:fldCharType="begin"/>
      </w:r>
      <w:r>
        <w:instrText xml:space="preserve"> PAGEREF _Toc67659918 \h </w:instrText>
      </w:r>
      <w:r>
        <w:fldChar w:fldCharType="separate"/>
      </w:r>
      <w:r>
        <w:t>13</w:t>
      </w:r>
      <w:r>
        <w:fldChar w:fldCharType="end"/>
      </w:r>
    </w:p>
    <w:p w14:paraId="177EC0CA" w14:textId="2FD7529B" w:rsidR="003B2066" w:rsidRDefault="003B2066">
      <w:pPr>
        <w:pStyle w:val="TOC2"/>
        <w:rPr>
          <w:rFonts w:eastAsiaTheme="minorEastAsia"/>
          <w:color w:val="auto"/>
          <w:lang w:val="en-AU" w:eastAsia="en-AU"/>
        </w:rPr>
      </w:pPr>
      <w:r w:rsidRPr="001521E1">
        <w:t>6.2.</w:t>
      </w:r>
      <w:r>
        <w:rPr>
          <w:rFonts w:eastAsiaTheme="minorEastAsia"/>
          <w:color w:val="auto"/>
          <w:lang w:val="en-AU" w:eastAsia="en-AU"/>
        </w:rPr>
        <w:tab/>
      </w:r>
      <w:r>
        <w:t>ISSUING CERTIFICATE OF ACCREDITATION</w:t>
      </w:r>
      <w:r>
        <w:tab/>
      </w:r>
      <w:r>
        <w:fldChar w:fldCharType="begin"/>
      </w:r>
      <w:r>
        <w:instrText xml:space="preserve"> PAGEREF _Toc67659919 \h </w:instrText>
      </w:r>
      <w:r>
        <w:fldChar w:fldCharType="separate"/>
      </w:r>
      <w:r>
        <w:t>14</w:t>
      </w:r>
      <w:r>
        <w:fldChar w:fldCharType="end"/>
      </w:r>
    </w:p>
    <w:p w14:paraId="74B6C1B2" w14:textId="1F0EBD92" w:rsidR="003B2066" w:rsidRDefault="003B2066">
      <w:pPr>
        <w:pStyle w:val="TOC2"/>
        <w:rPr>
          <w:rFonts w:eastAsiaTheme="minorEastAsia"/>
          <w:color w:val="auto"/>
          <w:lang w:val="en-AU" w:eastAsia="en-AU"/>
        </w:rPr>
      </w:pPr>
      <w:r w:rsidRPr="001521E1">
        <w:lastRenderedPageBreak/>
        <w:t>6.3.</w:t>
      </w:r>
      <w:r>
        <w:rPr>
          <w:rFonts w:eastAsiaTheme="minorEastAsia"/>
          <w:color w:val="auto"/>
          <w:lang w:val="en-AU" w:eastAsia="en-AU"/>
        </w:rPr>
        <w:tab/>
      </w:r>
      <w:r>
        <w:t>MAINTAINING ACCREDITATION</w:t>
      </w:r>
      <w:r>
        <w:tab/>
      </w:r>
      <w:r>
        <w:fldChar w:fldCharType="begin"/>
      </w:r>
      <w:r>
        <w:instrText xml:space="preserve"> PAGEREF _Toc67659920 \h </w:instrText>
      </w:r>
      <w:r>
        <w:fldChar w:fldCharType="separate"/>
      </w:r>
      <w:r>
        <w:t>14</w:t>
      </w:r>
      <w:r>
        <w:fldChar w:fldCharType="end"/>
      </w:r>
    </w:p>
    <w:p w14:paraId="2231D256" w14:textId="13565A4A" w:rsidR="003B2066" w:rsidRDefault="003B2066">
      <w:pPr>
        <w:pStyle w:val="TOC2"/>
        <w:rPr>
          <w:rFonts w:eastAsiaTheme="minorEastAsia"/>
          <w:color w:val="auto"/>
          <w:lang w:val="en-AU" w:eastAsia="en-AU"/>
        </w:rPr>
      </w:pPr>
      <w:r w:rsidRPr="001521E1">
        <w:t>6.4.</w:t>
      </w:r>
      <w:r>
        <w:rPr>
          <w:rFonts w:eastAsiaTheme="minorEastAsia"/>
          <w:color w:val="auto"/>
          <w:lang w:val="en-AU" w:eastAsia="en-AU"/>
        </w:rPr>
        <w:tab/>
      </w:r>
      <w:r>
        <w:t>RENEWAL ACCREDITATION</w:t>
      </w:r>
      <w:r>
        <w:tab/>
      </w:r>
      <w:r>
        <w:fldChar w:fldCharType="begin"/>
      </w:r>
      <w:r>
        <w:instrText xml:space="preserve"> PAGEREF _Toc67659921 \h </w:instrText>
      </w:r>
      <w:r>
        <w:fldChar w:fldCharType="separate"/>
      </w:r>
      <w:r>
        <w:t>15</w:t>
      </w:r>
      <w:r>
        <w:fldChar w:fldCharType="end"/>
      </w:r>
    </w:p>
    <w:p w14:paraId="6C5EECB4" w14:textId="427E77E3" w:rsidR="003B2066" w:rsidRDefault="003B2066">
      <w:pPr>
        <w:pStyle w:val="TOC2"/>
        <w:rPr>
          <w:rFonts w:eastAsiaTheme="minorEastAsia"/>
          <w:color w:val="auto"/>
          <w:lang w:val="en-AU" w:eastAsia="en-AU"/>
        </w:rPr>
      </w:pPr>
      <w:r w:rsidRPr="001521E1">
        <w:t>6.5.</w:t>
      </w:r>
      <w:r>
        <w:rPr>
          <w:rFonts w:eastAsiaTheme="minorEastAsia"/>
          <w:color w:val="auto"/>
          <w:lang w:val="en-AU" w:eastAsia="en-AU"/>
        </w:rPr>
        <w:tab/>
      </w:r>
      <w:r>
        <w:t>WITHDRAWAL OF ACCREDITATION</w:t>
      </w:r>
      <w:r>
        <w:tab/>
      </w:r>
      <w:r>
        <w:fldChar w:fldCharType="begin"/>
      </w:r>
      <w:r>
        <w:instrText xml:space="preserve"> PAGEREF _Toc67659922 \h </w:instrText>
      </w:r>
      <w:r>
        <w:fldChar w:fldCharType="separate"/>
      </w:r>
      <w:r>
        <w:t>15</w:t>
      </w:r>
      <w:r>
        <w:fldChar w:fldCharType="end"/>
      </w:r>
    </w:p>
    <w:p w14:paraId="10ABAFD4" w14:textId="175071FB" w:rsidR="003B2066" w:rsidRDefault="003B2066">
      <w:pPr>
        <w:pStyle w:val="TOC1"/>
        <w:rPr>
          <w:rFonts w:eastAsiaTheme="minorEastAsia"/>
          <w:b w:val="0"/>
          <w:color w:val="auto"/>
          <w:lang w:val="en-AU" w:eastAsia="en-AU"/>
        </w:rPr>
      </w:pPr>
      <w:r w:rsidRPr="001521E1">
        <w:t>7.</w:t>
      </w:r>
      <w:r>
        <w:rPr>
          <w:rFonts w:eastAsiaTheme="minorEastAsia"/>
          <w:b w:val="0"/>
          <w:color w:val="auto"/>
          <w:lang w:val="en-AU" w:eastAsia="en-AU"/>
        </w:rPr>
        <w:tab/>
      </w:r>
      <w:r>
        <w:t>Role of IALA AND USE OF IALA LOGO</w:t>
      </w:r>
      <w:r>
        <w:tab/>
      </w:r>
      <w:r>
        <w:fldChar w:fldCharType="begin"/>
      </w:r>
      <w:r>
        <w:instrText xml:space="preserve"> PAGEREF _Toc67659923 \h </w:instrText>
      </w:r>
      <w:r>
        <w:fldChar w:fldCharType="separate"/>
      </w:r>
      <w:r>
        <w:t>15</w:t>
      </w:r>
      <w:r>
        <w:fldChar w:fldCharType="end"/>
      </w:r>
    </w:p>
    <w:p w14:paraId="25850400" w14:textId="36D4F2D2" w:rsidR="003B2066" w:rsidRDefault="003B2066">
      <w:pPr>
        <w:pStyle w:val="TOC1"/>
        <w:rPr>
          <w:rFonts w:eastAsiaTheme="minorEastAsia"/>
          <w:b w:val="0"/>
          <w:color w:val="auto"/>
          <w:lang w:val="en-AU" w:eastAsia="en-AU"/>
        </w:rPr>
      </w:pPr>
      <w:r w:rsidRPr="001521E1">
        <w:t>8.</w:t>
      </w:r>
      <w:r>
        <w:rPr>
          <w:rFonts w:eastAsiaTheme="minorEastAsia"/>
          <w:b w:val="0"/>
          <w:color w:val="auto"/>
          <w:lang w:val="en-AU" w:eastAsia="en-AU"/>
        </w:rPr>
        <w:tab/>
      </w:r>
      <w:r w:rsidRPr="001521E1">
        <w:t>INTERNATIONAL RECOGNITION OF ACCREDITED TRAINING ORGANIZATIONS</w:t>
      </w:r>
      <w:r>
        <w:tab/>
      </w:r>
      <w:r>
        <w:fldChar w:fldCharType="begin"/>
      </w:r>
      <w:r>
        <w:instrText xml:space="preserve"> PAGEREF _Toc67659924 \h </w:instrText>
      </w:r>
      <w:r>
        <w:fldChar w:fldCharType="separate"/>
      </w:r>
      <w:r>
        <w:t>15</w:t>
      </w:r>
      <w:r>
        <w:fldChar w:fldCharType="end"/>
      </w:r>
    </w:p>
    <w:p w14:paraId="7AF73F60" w14:textId="1FF118DF" w:rsidR="003B2066" w:rsidRDefault="003B2066">
      <w:pPr>
        <w:pStyle w:val="TOC1"/>
        <w:rPr>
          <w:rFonts w:eastAsiaTheme="minorEastAsia"/>
          <w:b w:val="0"/>
          <w:color w:val="auto"/>
          <w:lang w:val="en-AU" w:eastAsia="en-AU"/>
        </w:rPr>
      </w:pPr>
      <w:r w:rsidRPr="001521E1">
        <w:t>9.</w:t>
      </w:r>
      <w:r>
        <w:rPr>
          <w:rFonts w:eastAsiaTheme="minorEastAsia"/>
          <w:b w:val="0"/>
          <w:color w:val="auto"/>
          <w:lang w:val="en-AU" w:eastAsia="en-AU"/>
        </w:rPr>
        <w:tab/>
      </w:r>
      <w:r>
        <w:t>GLOSSARY</w:t>
      </w:r>
      <w:r>
        <w:tab/>
      </w:r>
      <w:r>
        <w:fldChar w:fldCharType="begin"/>
      </w:r>
      <w:r>
        <w:instrText xml:space="preserve"> PAGEREF _Toc67659925 \h </w:instrText>
      </w:r>
      <w:r>
        <w:fldChar w:fldCharType="separate"/>
      </w:r>
      <w:r>
        <w:t>15</w:t>
      </w:r>
      <w:r>
        <w:fldChar w:fldCharType="end"/>
      </w:r>
    </w:p>
    <w:p w14:paraId="7A473BBC" w14:textId="244C5685" w:rsidR="003B2066" w:rsidRDefault="003B2066">
      <w:pPr>
        <w:pStyle w:val="TOC1"/>
        <w:rPr>
          <w:rFonts w:eastAsiaTheme="minorEastAsia"/>
          <w:b w:val="0"/>
          <w:color w:val="auto"/>
          <w:lang w:val="en-AU" w:eastAsia="en-AU"/>
        </w:rPr>
      </w:pPr>
      <w:r w:rsidRPr="001521E1">
        <w:t>10.</w:t>
      </w:r>
      <w:r>
        <w:rPr>
          <w:rFonts w:eastAsiaTheme="minorEastAsia"/>
          <w:b w:val="0"/>
          <w:color w:val="auto"/>
          <w:lang w:val="en-AU" w:eastAsia="en-AU"/>
        </w:rPr>
        <w:tab/>
      </w:r>
      <w:r w:rsidRPr="001521E1">
        <w:t>ACRONYMS</w:t>
      </w:r>
      <w:r>
        <w:tab/>
      </w:r>
      <w:r>
        <w:fldChar w:fldCharType="begin"/>
      </w:r>
      <w:r>
        <w:instrText xml:space="preserve"> PAGEREF _Toc67659926 \h </w:instrText>
      </w:r>
      <w:r>
        <w:fldChar w:fldCharType="separate"/>
      </w:r>
      <w:r>
        <w:t>16</w:t>
      </w:r>
      <w:r>
        <w:fldChar w:fldCharType="end"/>
      </w:r>
    </w:p>
    <w:p w14:paraId="19CB90DD" w14:textId="451EF729" w:rsidR="003B2066" w:rsidRDefault="003B2066">
      <w:pPr>
        <w:pStyle w:val="TOC4"/>
        <w:rPr>
          <w:rFonts w:eastAsiaTheme="minorEastAsia"/>
          <w:b w:val="0"/>
          <w:noProof/>
          <w:color w:val="auto"/>
          <w:lang w:val="en-AU" w:eastAsia="en-AU"/>
        </w:rPr>
      </w:pPr>
      <w:r w:rsidRPr="001521E1">
        <w:rPr>
          <w:noProof/>
          <w:u w:color="407EC9"/>
        </w:rPr>
        <w:t>ANNEX A</w:t>
      </w:r>
      <w:r>
        <w:rPr>
          <w:rFonts w:eastAsiaTheme="minorEastAsia"/>
          <w:b w:val="0"/>
          <w:noProof/>
          <w:color w:val="auto"/>
          <w:lang w:val="en-AU" w:eastAsia="en-AU"/>
        </w:rPr>
        <w:tab/>
      </w:r>
      <w:r>
        <w:rPr>
          <w:noProof/>
        </w:rPr>
        <w:t>EXAMPLE - ACCREDITATION COMPLIANCE MATRIX</w:t>
      </w:r>
      <w:r>
        <w:rPr>
          <w:noProof/>
        </w:rPr>
        <w:tab/>
      </w:r>
      <w:r>
        <w:rPr>
          <w:noProof/>
        </w:rPr>
        <w:fldChar w:fldCharType="begin"/>
      </w:r>
      <w:r>
        <w:rPr>
          <w:noProof/>
        </w:rPr>
        <w:instrText xml:space="preserve"> PAGEREF _Toc67659927 \h </w:instrText>
      </w:r>
      <w:r>
        <w:rPr>
          <w:noProof/>
        </w:rPr>
      </w:r>
      <w:r>
        <w:rPr>
          <w:noProof/>
        </w:rPr>
        <w:fldChar w:fldCharType="separate"/>
      </w:r>
      <w:r>
        <w:rPr>
          <w:noProof/>
        </w:rPr>
        <w:t>17</w:t>
      </w:r>
      <w:r>
        <w:rPr>
          <w:noProof/>
        </w:rPr>
        <w:fldChar w:fldCharType="end"/>
      </w:r>
    </w:p>
    <w:p w14:paraId="3181219D" w14:textId="48C9A8E2" w:rsidR="003B2066" w:rsidRDefault="003B2066">
      <w:pPr>
        <w:pStyle w:val="TOC4"/>
        <w:rPr>
          <w:rFonts w:eastAsiaTheme="minorEastAsia"/>
          <w:b w:val="0"/>
          <w:noProof/>
          <w:color w:val="auto"/>
          <w:lang w:val="en-AU" w:eastAsia="en-AU"/>
        </w:rPr>
      </w:pPr>
      <w:r w:rsidRPr="001521E1">
        <w:rPr>
          <w:noProof/>
          <w:u w:color="407EC9"/>
        </w:rPr>
        <w:t>ANNEX B</w:t>
      </w:r>
      <w:r>
        <w:rPr>
          <w:rFonts w:eastAsiaTheme="minorEastAsia"/>
          <w:b w:val="0"/>
          <w:noProof/>
          <w:color w:val="auto"/>
          <w:lang w:val="en-AU" w:eastAsia="en-AU"/>
        </w:rPr>
        <w:tab/>
      </w:r>
      <w:r>
        <w:rPr>
          <w:noProof/>
        </w:rPr>
        <w:t>EXAMPLE - APPROVAL OF MODEL COURSE COMPLIANCE MATRIX</w:t>
      </w:r>
      <w:r>
        <w:rPr>
          <w:noProof/>
        </w:rPr>
        <w:tab/>
      </w:r>
      <w:r>
        <w:rPr>
          <w:noProof/>
        </w:rPr>
        <w:fldChar w:fldCharType="begin"/>
      </w:r>
      <w:r>
        <w:rPr>
          <w:noProof/>
        </w:rPr>
        <w:instrText xml:space="preserve"> PAGEREF _Toc67659928 \h </w:instrText>
      </w:r>
      <w:r>
        <w:rPr>
          <w:noProof/>
        </w:rPr>
      </w:r>
      <w:r>
        <w:rPr>
          <w:noProof/>
        </w:rPr>
        <w:fldChar w:fldCharType="separate"/>
      </w:r>
      <w:r>
        <w:rPr>
          <w:noProof/>
        </w:rPr>
        <w:t>20</w:t>
      </w:r>
      <w:r>
        <w:rPr>
          <w:noProof/>
        </w:rPr>
        <w:fldChar w:fldCharType="end"/>
      </w:r>
    </w:p>
    <w:p w14:paraId="41F347C5" w14:textId="77060A25" w:rsidR="003B2066" w:rsidRDefault="003B2066">
      <w:pPr>
        <w:pStyle w:val="TOC4"/>
        <w:rPr>
          <w:rFonts w:eastAsiaTheme="minorEastAsia"/>
          <w:b w:val="0"/>
          <w:noProof/>
          <w:color w:val="auto"/>
          <w:lang w:val="en-AU" w:eastAsia="en-AU"/>
        </w:rPr>
      </w:pPr>
      <w:r w:rsidRPr="001521E1">
        <w:rPr>
          <w:noProof/>
          <w:u w:color="407EC9"/>
        </w:rPr>
        <w:t>ANNEX C</w:t>
      </w:r>
      <w:r>
        <w:rPr>
          <w:rFonts w:eastAsiaTheme="minorEastAsia"/>
          <w:b w:val="0"/>
          <w:noProof/>
          <w:color w:val="auto"/>
          <w:lang w:val="en-AU" w:eastAsia="en-AU"/>
        </w:rPr>
        <w:tab/>
      </w:r>
      <w:r w:rsidRPr="001521E1">
        <w:rPr>
          <w:noProof/>
        </w:rPr>
        <w:t>EXAMPLE COPY OF CERTIFICATE OF ACCREDIATION</w:t>
      </w:r>
      <w:r>
        <w:rPr>
          <w:noProof/>
        </w:rPr>
        <w:tab/>
      </w:r>
      <w:r>
        <w:rPr>
          <w:noProof/>
        </w:rPr>
        <w:fldChar w:fldCharType="begin"/>
      </w:r>
      <w:r>
        <w:rPr>
          <w:noProof/>
        </w:rPr>
        <w:instrText xml:space="preserve"> PAGEREF _Toc67659929 \h </w:instrText>
      </w:r>
      <w:r>
        <w:rPr>
          <w:noProof/>
        </w:rPr>
      </w:r>
      <w:r>
        <w:rPr>
          <w:noProof/>
        </w:rPr>
        <w:fldChar w:fldCharType="separate"/>
      </w:r>
      <w:r>
        <w:rPr>
          <w:noProof/>
        </w:rPr>
        <w:t>23</w:t>
      </w:r>
      <w:r>
        <w:rPr>
          <w:noProof/>
        </w:rPr>
        <w:fldChar w:fldCharType="end"/>
      </w:r>
    </w:p>
    <w:p w14:paraId="2CDCD7BA" w14:textId="1B4D0793"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186B53A1" w:rsidR="0078486B" w:rsidRPr="00F55AD7" w:rsidRDefault="002F265A" w:rsidP="00C9558A">
      <w:pPr>
        <w:pStyle w:val="ListofFigures"/>
      </w:pPr>
      <w:r w:rsidRPr="00F55AD7">
        <w:t>List of Tables</w:t>
      </w:r>
    </w:p>
    <w:p w14:paraId="38B0B672" w14:textId="3E1BFB24" w:rsidR="00161325" w:rsidRPr="00F55AD7" w:rsidRDefault="00923B4D" w:rsidP="00923B4D">
      <w:pPr>
        <w:pStyle w:val="BodyText"/>
      </w:pPr>
      <w:r w:rsidRPr="00F55AD7">
        <w:fldChar w:fldCharType="begin"/>
      </w:r>
      <w:r w:rsidRPr="00F55AD7">
        <w:instrText xml:space="preserve"> TOC \t "Table caption" \c </w:instrText>
      </w:r>
      <w:r w:rsidRPr="00F55AD7">
        <w:fldChar w:fldCharType="separate"/>
      </w:r>
      <w:r w:rsidR="00CC38A2">
        <w:rPr>
          <w:b/>
          <w:bCs/>
          <w:noProof/>
          <w:lang w:val="en-US"/>
        </w:rPr>
        <w:t>No table of figures entries found.</w:t>
      </w:r>
      <w:r w:rsidRPr="00F55AD7">
        <w:fldChar w:fldCharType="end"/>
      </w:r>
    </w:p>
    <w:p w14:paraId="6E54090E" w14:textId="579B9900" w:rsidR="00994D97" w:rsidRPr="00F55AD7" w:rsidRDefault="00994D97" w:rsidP="00C9558A">
      <w:pPr>
        <w:pStyle w:val="ListofFigures"/>
      </w:pPr>
      <w:r w:rsidRPr="00F55AD7">
        <w:t>List of Figures</w:t>
      </w:r>
    </w:p>
    <w:p w14:paraId="68137A41" w14:textId="501674CE" w:rsidR="005E4659" w:rsidRPr="00CC38A2" w:rsidRDefault="00923B4D" w:rsidP="007D1805">
      <w:pPr>
        <w:pStyle w:val="TableofFigures"/>
        <w:rPr>
          <w:i w:val="0"/>
        </w:rPr>
      </w:pPr>
      <w:r w:rsidRPr="00CC38A2">
        <w:rPr>
          <w:i w:val="0"/>
        </w:rPr>
        <w:fldChar w:fldCharType="begin"/>
      </w:r>
      <w:r w:rsidRPr="00CC38A2">
        <w:rPr>
          <w:i w:val="0"/>
        </w:rPr>
        <w:instrText xml:space="preserve"> TOC \t "Figure caption" \c </w:instrText>
      </w:r>
      <w:r w:rsidRPr="00CC38A2">
        <w:rPr>
          <w:i w:val="0"/>
        </w:rPr>
        <w:fldChar w:fldCharType="separate"/>
      </w:r>
      <w:r w:rsidR="00CC38A2" w:rsidRPr="00CC38A2">
        <w:rPr>
          <w:b/>
          <w:bCs/>
          <w:i w:val="0"/>
          <w:noProof/>
          <w:lang w:val="en-US"/>
        </w:rPr>
        <w:t>No table of figures entries found.</w:t>
      </w:r>
      <w:r w:rsidRPr="00CC38A2">
        <w:rPr>
          <w:i w:val="0"/>
        </w:rPr>
        <w:fldChar w:fldCharType="end"/>
      </w:r>
    </w:p>
    <w:p w14:paraId="39E2CA28" w14:textId="77777777" w:rsidR="001E2813" w:rsidRDefault="001E2813" w:rsidP="003274DB"/>
    <w:p w14:paraId="64F91990" w14:textId="77777777" w:rsidR="001E2813" w:rsidRDefault="001E2813" w:rsidP="003274DB"/>
    <w:p w14:paraId="58890DCE" w14:textId="4A0CA4A7" w:rsidR="001E2813" w:rsidRDefault="001E2813">
      <w:pPr>
        <w:spacing w:after="200" w:line="276" w:lineRule="auto"/>
      </w:pPr>
      <w:r>
        <w:br w:type="page"/>
      </w:r>
    </w:p>
    <w:p w14:paraId="6215872A" w14:textId="77777777" w:rsidR="001E2813" w:rsidRPr="00176BB8" w:rsidRDefault="001E2813" w:rsidP="003274DB">
      <w:pPr>
        <w:sectPr w:rsidR="001E2813"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7654C042" w14:textId="72C18210" w:rsidR="00667472" w:rsidRDefault="00457E86" w:rsidP="00667472">
      <w:pPr>
        <w:pStyle w:val="Heading1"/>
        <w:rPr>
          <w:caps w:val="0"/>
        </w:rPr>
      </w:pPr>
      <w:bookmarkStart w:id="2" w:name="_Toc67659884"/>
      <w:r>
        <w:rPr>
          <w:caps w:val="0"/>
        </w:rPr>
        <w:lastRenderedPageBreak/>
        <w:t>INTRODUCTION</w:t>
      </w:r>
      <w:bookmarkEnd w:id="2"/>
    </w:p>
    <w:p w14:paraId="4B7719D9" w14:textId="77777777" w:rsidR="00DD26EE" w:rsidRPr="006212AA" w:rsidRDefault="00DD26EE" w:rsidP="00DD26EE">
      <w:pPr>
        <w:pStyle w:val="Heading1separatationline"/>
        <w:rPr>
          <w:lang w:val="en-AU"/>
        </w:rPr>
      </w:pPr>
    </w:p>
    <w:p w14:paraId="0DC35336" w14:textId="32103CA7" w:rsidR="002D6475" w:rsidRDefault="002D6475" w:rsidP="00DD26EE">
      <w:pPr>
        <w:pStyle w:val="BodyText"/>
      </w:pPr>
      <w:r w:rsidRPr="002D6475">
        <w:t xml:space="preserve">Recognising that a major factor in the operation of a VTS is the competence of its personnel, IMO Resolution </w:t>
      </w:r>
      <w:commentRangeStart w:id="3"/>
      <w:proofErr w:type="gramStart"/>
      <w:r>
        <w:t>A.857(</w:t>
      </w:r>
      <w:proofErr w:type="gramEnd"/>
      <w:r>
        <w:t>20)</w:t>
      </w:r>
      <w:r w:rsidRPr="002D6475">
        <w:t xml:space="preserve"> </w:t>
      </w:r>
      <w:commentRangeEnd w:id="3"/>
      <w:r w:rsidR="00E141C7">
        <w:rPr>
          <w:rStyle w:val="CommentReference"/>
        </w:rPr>
        <w:commentReference w:id="3"/>
      </w:r>
      <w:r w:rsidRPr="002D6475">
        <w:t>Guidelines for Vessel Traffic Services states</w:t>
      </w:r>
      <w:ins w:id="4" w:author="Abercrombie, Kerrie" w:date="2021-03-24T15:04:00Z">
        <w:r w:rsidR="00174B5D">
          <w:t>,</w:t>
        </w:r>
        <w:r w:rsidR="00174B5D" w:rsidRPr="00174B5D">
          <w:t xml:space="preserve"> </w:t>
        </w:r>
        <w:r w:rsidR="00174B5D">
          <w:t>inter-alia, that</w:t>
        </w:r>
        <w:r w:rsidR="00174B5D" w:rsidRPr="00174B5D">
          <w:t xml:space="preserve"> </w:t>
        </w:r>
        <w:r w:rsidR="00174B5D">
          <w:t>the Contracting Government or Governments or the competent authority should</w:t>
        </w:r>
      </w:ins>
      <w:r>
        <w:t>:</w:t>
      </w:r>
    </w:p>
    <w:p w14:paraId="1FAB4F90" w14:textId="5144DF38" w:rsidR="002D6475" w:rsidRDefault="000369AA" w:rsidP="00B95DB1">
      <w:pPr>
        <w:pStyle w:val="BodyText"/>
        <w:numPr>
          <w:ilvl w:val="0"/>
          <w:numId w:val="93"/>
        </w:numPr>
        <w:rPr>
          <w:ins w:id="5" w:author="Abercrombie, Kerrie" w:date="2021-03-24T15:30:00Z"/>
        </w:rPr>
      </w:pPr>
      <w:ins w:id="6" w:author="Abercrombie, Kerrie" w:date="2021-03-24T15:27:00Z">
        <w:r>
          <w:t>establish appropriate qualifications and training requirements for VTS operators, taking</w:t>
        </w:r>
      </w:ins>
      <w:ins w:id="7" w:author="Abercrombie, Kerrie" w:date="2021-03-24T15:28:00Z">
        <w:r>
          <w:t xml:space="preserve"> </w:t>
        </w:r>
      </w:ins>
      <w:ins w:id="8" w:author="Abercrombie, Kerrie" w:date="2021-03-24T15:27:00Z">
        <w:r>
          <w:t>into consideration the type and level of services to be provided</w:t>
        </w:r>
      </w:ins>
      <w:ins w:id="9" w:author="Abercrombie, Kerrie" w:date="2021-03-24T15:29:00Z">
        <w:r w:rsidR="00B95DB1">
          <w:t xml:space="preserve"> (</w:t>
        </w:r>
      </w:ins>
      <w:ins w:id="10" w:author="Abercrombie, Kerrie" w:date="2021-03-24T15:33:00Z">
        <w:r w:rsidR="00B95DB1">
          <w:t xml:space="preserve">Annex 1, </w:t>
        </w:r>
      </w:ins>
      <w:ins w:id="11" w:author="Abercrombie, Kerrie" w:date="2021-03-24T15:29:00Z">
        <w:r w:rsidR="00B95DB1">
          <w:t>paragraph 2.2.2.9</w:t>
        </w:r>
      </w:ins>
      <w:ins w:id="12" w:author="Abercrombie, Kerrie" w:date="2021-03-24T15:33:00Z">
        <w:r w:rsidR="00B95DB1">
          <w:t>)</w:t>
        </w:r>
      </w:ins>
      <w:ins w:id="13" w:author="Abercrombie, Kerrie" w:date="2021-03-24T15:27:00Z">
        <w:r>
          <w:t>;</w:t>
        </w:r>
      </w:ins>
      <w:ins w:id="14" w:author="Abercrombie, Kerrie" w:date="2021-03-24T15:31:00Z">
        <w:r w:rsidR="00B95DB1">
          <w:t xml:space="preserve"> and</w:t>
        </w:r>
      </w:ins>
    </w:p>
    <w:p w14:paraId="70DE6657" w14:textId="337ABDE4" w:rsidR="00B95DB1" w:rsidRDefault="00B95DB1" w:rsidP="00B95DB1">
      <w:pPr>
        <w:pStyle w:val="BodyText"/>
        <w:numPr>
          <w:ilvl w:val="0"/>
          <w:numId w:val="93"/>
        </w:numPr>
        <w:rPr>
          <w:ins w:id="15" w:author="Abercrombie, Kerrie" w:date="2021-03-24T15:27:00Z"/>
        </w:rPr>
      </w:pPr>
      <w:proofErr w:type="gramStart"/>
      <w:ins w:id="16" w:author="Abercrombie, Kerrie" w:date="2021-03-24T15:30:00Z">
        <w:r w:rsidRPr="00B95DB1">
          <w:t>ensure</w:t>
        </w:r>
        <w:proofErr w:type="gramEnd"/>
        <w:r w:rsidRPr="00B95DB1">
          <w:t xml:space="preserve"> that provisions for the training of VTS operators are available</w:t>
        </w:r>
        <w:r>
          <w:t xml:space="preserve"> (</w:t>
        </w:r>
      </w:ins>
      <w:ins w:id="17" w:author="Abercrombie, Kerrie" w:date="2021-03-24T15:33:00Z">
        <w:r>
          <w:t xml:space="preserve">Annex 1, </w:t>
        </w:r>
      </w:ins>
      <w:ins w:id="18" w:author="Abercrombie, Kerrie" w:date="2021-03-24T15:30:00Z">
        <w:r>
          <w:t>paragraph 2.2.2.10)</w:t>
        </w:r>
      </w:ins>
      <w:r>
        <w:t>.</w:t>
      </w:r>
    </w:p>
    <w:p w14:paraId="3BF473A3" w14:textId="59265D87" w:rsidR="00B95DB1" w:rsidRDefault="00B95DB1" w:rsidP="00B95DB1">
      <w:pPr>
        <w:pStyle w:val="BodyText"/>
        <w:rPr>
          <w:ins w:id="19" w:author="Abercrombie, Kerrie" w:date="2021-03-24T15:32:00Z"/>
        </w:rPr>
      </w:pPr>
      <w:ins w:id="20" w:author="Abercrombie, Kerrie" w:date="2021-03-24T15:35:00Z">
        <w:r>
          <w:t xml:space="preserve">Further, the resolution states that </w:t>
        </w:r>
      </w:ins>
      <w:ins w:id="21" w:author="Abercrombie, Kerrie" w:date="2021-03-24T15:36:00Z">
        <w:r>
          <w:t xml:space="preserve">the </w:t>
        </w:r>
      </w:ins>
      <w:ins w:id="22" w:author="Abercrombie, Kerrie" w:date="2021-03-24T15:35:00Z">
        <w:r>
          <w:t xml:space="preserve">competent authority </w:t>
        </w:r>
      </w:ins>
      <w:ins w:id="23" w:author="Abercrombie, Kerrie" w:date="2021-03-24T15:36:00Z">
        <w:r>
          <w:t xml:space="preserve">should </w:t>
        </w:r>
        <w:r w:rsidRPr="00B95DB1">
          <w:rPr>
            <w:i/>
          </w:rPr>
          <w:t>“Subject to their own national and local requirements and constraints, authorities will need to establish training requirements for their VTS operators.  Authorities will also need to set specific knowledge, skill and personal suitability standards which operators must meet.</w:t>
        </w:r>
      </w:ins>
      <w:ins w:id="24" w:author="Abercrombie, Kerrie" w:date="2021-03-24T15:37:00Z">
        <w:r>
          <w:rPr>
            <w:i/>
          </w:rPr>
          <w:t>”</w:t>
        </w:r>
      </w:ins>
      <w:ins w:id="25" w:author="Abercrombie, Kerrie" w:date="2021-03-24T15:50:00Z">
        <w:r w:rsidR="00D40E9F">
          <w:rPr>
            <w:i/>
          </w:rPr>
          <w:t xml:space="preserve"> </w:t>
        </w:r>
      </w:ins>
      <w:ins w:id="26" w:author="Abercrombie, Kerrie" w:date="2021-03-24T15:36:00Z">
        <w:r>
          <w:t>(</w:t>
        </w:r>
      </w:ins>
      <w:ins w:id="27" w:author="Abercrombie, Kerrie" w:date="2021-03-24T15:33:00Z">
        <w:r>
          <w:t xml:space="preserve">Annex 2, paragraph </w:t>
        </w:r>
        <w:r w:rsidRPr="00B95DB1">
          <w:t>2.2.1</w:t>
        </w:r>
      </w:ins>
      <w:ins w:id="28" w:author="Abercrombie, Kerrie" w:date="2021-03-24T15:36:00Z">
        <w:r>
          <w:t>)</w:t>
        </w:r>
      </w:ins>
    </w:p>
    <w:p w14:paraId="682B5502" w14:textId="77777777" w:rsidR="00174B5D" w:rsidRDefault="00174B5D" w:rsidP="00DD26EE">
      <w:pPr>
        <w:pStyle w:val="BodyText"/>
      </w:pPr>
    </w:p>
    <w:p w14:paraId="2545752F" w14:textId="748B50E5" w:rsidR="00E70D5E" w:rsidRPr="002D6475" w:rsidRDefault="008A3567" w:rsidP="00DD26EE">
      <w:pPr>
        <w:pStyle w:val="BodyText"/>
        <w:rPr>
          <w:highlight w:val="yellow"/>
        </w:rPr>
      </w:pPr>
      <w:commentRangeStart w:id="29"/>
      <w:r w:rsidRPr="002D6475">
        <w:rPr>
          <w:highlight w:val="yellow"/>
        </w:rPr>
        <w:t>Recognising</w:t>
      </w:r>
      <w:commentRangeEnd w:id="29"/>
      <w:r w:rsidR="002D6475">
        <w:rPr>
          <w:rStyle w:val="CommentReference"/>
        </w:rPr>
        <w:commentReference w:id="29"/>
      </w:r>
      <w:r w:rsidRPr="002D6475">
        <w:rPr>
          <w:highlight w:val="yellow"/>
        </w:rPr>
        <w:t xml:space="preserve"> that a</w:t>
      </w:r>
      <w:r w:rsidR="003522A4" w:rsidRPr="002D6475">
        <w:rPr>
          <w:highlight w:val="yellow"/>
        </w:rPr>
        <w:t xml:space="preserve"> major factor in the operation of a VTS is the competence of its personnel</w:t>
      </w:r>
      <w:r w:rsidRPr="002D6475">
        <w:rPr>
          <w:highlight w:val="yellow"/>
        </w:rPr>
        <w:t xml:space="preserve">, </w:t>
      </w:r>
      <w:r w:rsidR="00E70D5E" w:rsidRPr="002D6475">
        <w:rPr>
          <w:iCs/>
          <w:highlight w:val="yellow"/>
        </w:rPr>
        <w:t xml:space="preserve">IMO Resolution </w:t>
      </w:r>
      <w:proofErr w:type="gramStart"/>
      <w:r w:rsidR="008A1C74" w:rsidRPr="002D6475">
        <w:rPr>
          <w:iCs/>
          <w:highlight w:val="yellow"/>
        </w:rPr>
        <w:t>XXXX</w:t>
      </w:r>
      <w:r w:rsidR="00E70D5E" w:rsidRPr="002D6475">
        <w:rPr>
          <w:iCs/>
          <w:highlight w:val="yellow"/>
        </w:rPr>
        <w:t>(</w:t>
      </w:r>
      <w:proofErr w:type="gramEnd"/>
      <w:r w:rsidR="00E70D5E" w:rsidRPr="002D6475">
        <w:rPr>
          <w:iCs/>
          <w:highlight w:val="yellow"/>
        </w:rPr>
        <w:t>XX)</w:t>
      </w:r>
      <w:r w:rsidR="00E70D5E" w:rsidRPr="002D6475">
        <w:rPr>
          <w:i/>
          <w:iCs/>
          <w:highlight w:val="yellow"/>
        </w:rPr>
        <w:t xml:space="preserve"> Guidelines for Vessel Traffic Services</w:t>
      </w:r>
      <w:r w:rsidR="00E70D5E" w:rsidRPr="002D6475">
        <w:rPr>
          <w:highlight w:val="yellow"/>
        </w:rPr>
        <w:t xml:space="preserve"> states:</w:t>
      </w:r>
    </w:p>
    <w:p w14:paraId="6ACCC240" w14:textId="2F3A7203" w:rsidR="00E70D5E" w:rsidRPr="002D6475" w:rsidRDefault="003522A4" w:rsidP="00E70D5E">
      <w:pPr>
        <w:pStyle w:val="BodyText"/>
        <w:numPr>
          <w:ilvl w:val="0"/>
          <w:numId w:val="69"/>
        </w:numPr>
        <w:rPr>
          <w:highlight w:val="yellow"/>
        </w:rPr>
      </w:pPr>
      <w:r w:rsidRPr="002D6475">
        <w:rPr>
          <w:highlight w:val="yellow"/>
        </w:rPr>
        <w:t>T</w:t>
      </w:r>
      <w:r w:rsidR="00E70D5E" w:rsidRPr="002D6475">
        <w:rPr>
          <w:highlight w:val="yellow"/>
        </w:rPr>
        <w:t>hat the Competent Authority for VTS should</w:t>
      </w:r>
      <w:r w:rsidR="00E70D5E" w:rsidRPr="002D6475">
        <w:rPr>
          <w:i/>
          <w:highlight w:val="yellow"/>
        </w:rPr>
        <w:t xml:space="preserve"> “ensure that VTS training is approved and VTS personnel are certified”</w:t>
      </w:r>
      <w:r w:rsidR="008A3567" w:rsidRPr="002D6475">
        <w:rPr>
          <w:highlight w:val="yellow"/>
        </w:rPr>
        <w:t>.</w:t>
      </w:r>
    </w:p>
    <w:p w14:paraId="5F68D509" w14:textId="7B22AEF1" w:rsidR="00E70D5E" w:rsidRPr="002D6475" w:rsidRDefault="00E70D5E" w:rsidP="00E70D5E">
      <w:pPr>
        <w:pStyle w:val="BodyText"/>
        <w:numPr>
          <w:ilvl w:val="0"/>
          <w:numId w:val="69"/>
        </w:numPr>
        <w:rPr>
          <w:i/>
          <w:highlight w:val="yellow"/>
        </w:rPr>
      </w:pPr>
      <w:r w:rsidRPr="002D6475">
        <w:rPr>
          <w:i/>
          <w:highlight w:val="yellow"/>
        </w:rPr>
        <w:t xml:space="preserve">“VTS personnel should only be considered competent when appropriately trained and qualified for their VTS duties. This includes: </w:t>
      </w:r>
    </w:p>
    <w:p w14:paraId="53C19276" w14:textId="77777777" w:rsidR="00E70D5E" w:rsidRPr="002D6475" w:rsidRDefault="00E70D5E" w:rsidP="003522A4">
      <w:pPr>
        <w:pStyle w:val="BodyText"/>
        <w:ind w:left="708"/>
        <w:rPr>
          <w:i/>
          <w:highlight w:val="yellow"/>
        </w:rPr>
      </w:pPr>
      <w:r w:rsidRPr="002D6475">
        <w:rPr>
          <w:i/>
          <w:highlight w:val="yellow"/>
        </w:rPr>
        <w:t xml:space="preserve">.1 satisfactorily completing generic VTS training approved by a competent authority; </w:t>
      </w:r>
    </w:p>
    <w:p w14:paraId="441C8AB0" w14:textId="77777777" w:rsidR="00E70D5E" w:rsidRPr="002D6475" w:rsidRDefault="00E70D5E" w:rsidP="003522A4">
      <w:pPr>
        <w:pStyle w:val="BodyText"/>
        <w:ind w:left="708"/>
        <w:rPr>
          <w:i/>
          <w:highlight w:val="yellow"/>
        </w:rPr>
      </w:pPr>
      <w:r w:rsidRPr="002D6475">
        <w:rPr>
          <w:i/>
          <w:highlight w:val="yellow"/>
        </w:rPr>
        <w:t xml:space="preserve">.2 satisfactorily completing on-the-job training at the VTS where the person is employed; </w:t>
      </w:r>
    </w:p>
    <w:p w14:paraId="16016944" w14:textId="77777777" w:rsidR="00E70D5E" w:rsidRPr="002D6475" w:rsidRDefault="00E70D5E" w:rsidP="003522A4">
      <w:pPr>
        <w:pStyle w:val="BodyText"/>
        <w:ind w:left="708"/>
        <w:rPr>
          <w:i/>
          <w:highlight w:val="yellow"/>
        </w:rPr>
      </w:pPr>
      <w:r w:rsidRPr="002D6475">
        <w:rPr>
          <w:i/>
          <w:highlight w:val="yellow"/>
        </w:rPr>
        <w:t xml:space="preserve">.3 undergoing periodic assessments and revalidation training to ensure competence is maintained; and </w:t>
      </w:r>
    </w:p>
    <w:p w14:paraId="29FFD99D" w14:textId="2AD1F09E" w:rsidR="00E70D5E" w:rsidRPr="002D6475" w:rsidRDefault="00E70D5E" w:rsidP="003522A4">
      <w:pPr>
        <w:pStyle w:val="BodyText"/>
        <w:ind w:left="708"/>
        <w:rPr>
          <w:i/>
          <w:highlight w:val="yellow"/>
        </w:rPr>
      </w:pPr>
      <w:r w:rsidRPr="002D6475">
        <w:rPr>
          <w:i/>
          <w:highlight w:val="yellow"/>
        </w:rPr>
        <w:t>.4 being in possession</w:t>
      </w:r>
      <w:r w:rsidR="003522A4" w:rsidRPr="002D6475">
        <w:rPr>
          <w:i/>
          <w:highlight w:val="yellow"/>
        </w:rPr>
        <w:t xml:space="preserve"> of appropriate certification”.</w:t>
      </w:r>
      <w:r w:rsidR="008A3567" w:rsidRPr="002D6475">
        <w:rPr>
          <w:highlight w:val="yellow"/>
        </w:rPr>
        <w:t xml:space="preserve"> </w:t>
      </w:r>
    </w:p>
    <w:p w14:paraId="17452274" w14:textId="276ADEFF" w:rsidR="008A3567" w:rsidRPr="002D6475" w:rsidRDefault="008A3567" w:rsidP="008A3567">
      <w:pPr>
        <w:pStyle w:val="BodyText"/>
        <w:numPr>
          <w:ilvl w:val="0"/>
          <w:numId w:val="69"/>
        </w:numPr>
        <w:rPr>
          <w:i/>
          <w:highlight w:val="yellow"/>
        </w:rPr>
      </w:pPr>
      <w:r w:rsidRPr="002D6475">
        <w:rPr>
          <w:i/>
          <w:highlight w:val="yellow"/>
        </w:rPr>
        <w:t>“Contracting Governments are encouraged to take into account IALA standards and associated recommendations, guidelines and model courses”</w:t>
      </w:r>
      <w:r w:rsidR="003B5DC6" w:rsidRPr="002D6475">
        <w:rPr>
          <w:i/>
          <w:highlight w:val="yellow"/>
        </w:rPr>
        <w:t>.</w:t>
      </w:r>
    </w:p>
    <w:p w14:paraId="155BF275" w14:textId="2FEE1E2B" w:rsidR="00123A7B" w:rsidRDefault="00123A7B" w:rsidP="00123A7B">
      <w:pPr>
        <w:pStyle w:val="BodyText"/>
      </w:pPr>
      <w:r>
        <w:t xml:space="preserve">In particular, </w:t>
      </w:r>
      <w:r w:rsidR="00D75006">
        <w:t>IALA Standard 1050 Training and Certification specifies the practices associated with</w:t>
      </w:r>
      <w:r>
        <w:t>:</w:t>
      </w:r>
    </w:p>
    <w:p w14:paraId="169ADE06" w14:textId="1FB5DABF" w:rsidR="00D75006" w:rsidRPr="00FD5BCF" w:rsidRDefault="00123A7B" w:rsidP="00123A7B">
      <w:pPr>
        <w:pStyle w:val="BodyText"/>
        <w:numPr>
          <w:ilvl w:val="0"/>
          <w:numId w:val="69"/>
        </w:numPr>
      </w:pPr>
      <w:r w:rsidRPr="00FD5BCF">
        <w:t>A</w:t>
      </w:r>
      <w:r w:rsidR="00D75006" w:rsidRPr="00FD5BCF">
        <w:t>ccredit</w:t>
      </w:r>
      <w:r w:rsidRPr="00FD5BCF">
        <w:t>ing training organi</w:t>
      </w:r>
      <w:r w:rsidR="002D6475">
        <w:t>z</w:t>
      </w:r>
      <w:r w:rsidRPr="00FD5BCF">
        <w:t xml:space="preserve">ations as described </w:t>
      </w:r>
      <w:r w:rsidR="00B95DB1">
        <w:t xml:space="preserve">in </w:t>
      </w:r>
      <w:r w:rsidR="00B95DB1" w:rsidRPr="00B95DB1">
        <w:rPr>
          <w:i/>
        </w:rPr>
        <w:t>Recommendation O</w:t>
      </w:r>
      <w:r w:rsidR="00D75006" w:rsidRPr="00B95DB1">
        <w:rPr>
          <w:i/>
        </w:rPr>
        <w:t>149 - Accreditation of Training Organi</w:t>
      </w:r>
      <w:r w:rsidR="002D6475" w:rsidRPr="00B95DB1">
        <w:rPr>
          <w:i/>
        </w:rPr>
        <w:t>z</w:t>
      </w:r>
      <w:r w:rsidR="00D75006" w:rsidRPr="00B95DB1">
        <w:rPr>
          <w:i/>
        </w:rPr>
        <w:t>ations</w:t>
      </w:r>
      <w:r w:rsidR="00D75006" w:rsidRPr="00FD5BCF">
        <w:t>.</w:t>
      </w:r>
    </w:p>
    <w:p w14:paraId="112006D1" w14:textId="3CE2C394" w:rsidR="00123A7B" w:rsidRDefault="00123A7B" w:rsidP="00123A7B">
      <w:pPr>
        <w:pStyle w:val="BodyText"/>
        <w:numPr>
          <w:ilvl w:val="0"/>
          <w:numId w:val="69"/>
        </w:numPr>
      </w:pPr>
      <w:r w:rsidRPr="00FD5BCF">
        <w:t xml:space="preserve">Approving model courses described in </w:t>
      </w:r>
      <w:r w:rsidRPr="00B95DB1">
        <w:rPr>
          <w:i/>
        </w:rPr>
        <w:t>Recommendation 0103 - Training and Certification of VTS Personnel</w:t>
      </w:r>
      <w:r>
        <w:t>.</w:t>
      </w:r>
    </w:p>
    <w:p w14:paraId="4C1354BF" w14:textId="26AE4D61" w:rsidR="00351036" w:rsidRDefault="00457E86" w:rsidP="00351036">
      <w:pPr>
        <w:pStyle w:val="Heading1"/>
      </w:pPr>
      <w:bookmarkStart w:id="30" w:name="_Toc60928676"/>
      <w:bookmarkStart w:id="31" w:name="_Toc60928677"/>
      <w:bookmarkStart w:id="32" w:name="_Toc60928678"/>
      <w:bookmarkStart w:id="33" w:name="_Toc60928679"/>
      <w:bookmarkStart w:id="34" w:name="_Toc67659885"/>
      <w:bookmarkEnd w:id="30"/>
      <w:bookmarkEnd w:id="31"/>
      <w:bookmarkEnd w:id="32"/>
      <w:bookmarkEnd w:id="33"/>
      <w:r>
        <w:rPr>
          <w:caps w:val="0"/>
        </w:rPr>
        <w:t>PURPOSE OF GUIDELINE</w:t>
      </w:r>
      <w:bookmarkEnd w:id="34"/>
      <w:r w:rsidR="00351036">
        <w:t xml:space="preserve"> </w:t>
      </w:r>
    </w:p>
    <w:p w14:paraId="32C4B408" w14:textId="77777777" w:rsidR="00667472" w:rsidRPr="00667472" w:rsidRDefault="00667472" w:rsidP="00667472">
      <w:pPr>
        <w:pStyle w:val="Heading1separatationline"/>
      </w:pPr>
    </w:p>
    <w:p w14:paraId="5F5AEDD4" w14:textId="38742665" w:rsidR="005E171B" w:rsidRDefault="00997074" w:rsidP="00E509F2">
      <w:pPr>
        <w:pStyle w:val="BodyText"/>
      </w:pPr>
      <w:r>
        <w:t>T</w:t>
      </w:r>
      <w:r w:rsidR="00E509F2">
        <w:t xml:space="preserve">his </w:t>
      </w:r>
      <w:r w:rsidR="002231B8">
        <w:t xml:space="preserve">Guideline </w:t>
      </w:r>
      <w:r w:rsidR="00E509F2">
        <w:t>provide</w:t>
      </w:r>
      <w:r>
        <w:t>s</w:t>
      </w:r>
      <w:r w:rsidR="00E509F2">
        <w:t xml:space="preserve"> </w:t>
      </w:r>
      <w:r>
        <w:t xml:space="preserve">the </w:t>
      </w:r>
      <w:r w:rsidR="00E509F2">
        <w:t xml:space="preserve">framework </w:t>
      </w:r>
      <w:r w:rsidR="002D0B64">
        <w:t>for</w:t>
      </w:r>
      <w:r w:rsidR="00E509F2">
        <w:t xml:space="preserve"> </w:t>
      </w:r>
      <w:r>
        <w:t xml:space="preserve">competent </w:t>
      </w:r>
      <w:r w:rsidR="00E509F2">
        <w:t>authorities</w:t>
      </w:r>
      <w:r w:rsidR="002231B8">
        <w:t xml:space="preserve"> </w:t>
      </w:r>
      <w:r w:rsidR="002D0B64">
        <w:t>to</w:t>
      </w:r>
      <w:r w:rsidR="005E171B">
        <w:t>:</w:t>
      </w:r>
    </w:p>
    <w:p w14:paraId="56676602" w14:textId="536CB1A8" w:rsidR="005E171B" w:rsidRDefault="005E171B" w:rsidP="00E5552D">
      <w:pPr>
        <w:pStyle w:val="Bullet1"/>
        <w:numPr>
          <w:ilvl w:val="0"/>
          <w:numId w:val="63"/>
        </w:numPr>
        <w:tabs>
          <w:tab w:val="clear" w:pos="0"/>
          <w:tab w:val="num" w:pos="284"/>
        </w:tabs>
        <w:ind w:left="709" w:hanging="425"/>
      </w:pPr>
      <w:r w:rsidRPr="00862F50">
        <w:t>A</w:t>
      </w:r>
      <w:r w:rsidR="00997074" w:rsidRPr="00862F50">
        <w:t>ccredit</w:t>
      </w:r>
      <w:r w:rsidR="006C5989">
        <w:t xml:space="preserve"> </w:t>
      </w:r>
      <w:r w:rsidR="00BE64AA" w:rsidRPr="00591775">
        <w:t>organization</w:t>
      </w:r>
      <w:r w:rsidR="00E82C93" w:rsidRPr="00591775">
        <w:t>s</w:t>
      </w:r>
      <w:r w:rsidR="002D0B64">
        <w:t xml:space="preserve"> to </w:t>
      </w:r>
      <w:r w:rsidR="008A3567">
        <w:t>provide</w:t>
      </w:r>
      <w:r w:rsidR="002D0B64">
        <w:t xml:space="preserve"> training</w:t>
      </w:r>
      <w:r w:rsidR="00074BA9">
        <w:t xml:space="preserve"> based on </w:t>
      </w:r>
      <w:r w:rsidR="00074BA9" w:rsidRPr="00074BA9">
        <w:t>IALA Model Courses</w:t>
      </w:r>
      <w:r w:rsidR="002231B8">
        <w:t>;</w:t>
      </w:r>
      <w:r w:rsidR="00997074" w:rsidRPr="00591775">
        <w:t xml:space="preserve"> and </w:t>
      </w:r>
    </w:p>
    <w:p w14:paraId="1B61C21F" w14:textId="163181AA" w:rsidR="00997074" w:rsidRPr="00591775" w:rsidRDefault="006C5989" w:rsidP="00862F50">
      <w:pPr>
        <w:pStyle w:val="Bullet1"/>
        <w:numPr>
          <w:ilvl w:val="0"/>
          <w:numId w:val="63"/>
        </w:numPr>
        <w:ind w:left="709" w:hanging="425"/>
      </w:pPr>
      <w:r>
        <w:t>A</w:t>
      </w:r>
      <w:r w:rsidR="00997074" w:rsidRPr="008624E0">
        <w:t>pprov</w:t>
      </w:r>
      <w:r w:rsidR="00074BA9">
        <w:t xml:space="preserve">e </w:t>
      </w:r>
      <w:r w:rsidR="00591775" w:rsidRPr="00591775">
        <w:t>the</w:t>
      </w:r>
      <w:r w:rsidR="00591775">
        <w:t>ir</w:t>
      </w:r>
      <w:r w:rsidR="00591775" w:rsidRPr="00591775">
        <w:t xml:space="preserve"> deliver</w:t>
      </w:r>
      <w:r w:rsidR="00074BA9">
        <w:t>y</w:t>
      </w:r>
      <w:r w:rsidR="00591775" w:rsidRPr="00591775">
        <w:t xml:space="preserve"> </w:t>
      </w:r>
      <w:r w:rsidR="00074BA9">
        <w:t xml:space="preserve">of </w:t>
      </w:r>
      <w:r w:rsidR="00997074" w:rsidRPr="00591775">
        <w:t>IALA model courses, including:</w:t>
      </w:r>
    </w:p>
    <w:p w14:paraId="7E113584" w14:textId="2CA4C610" w:rsidR="00997074" w:rsidRPr="00B51C25" w:rsidRDefault="002B4AA5" w:rsidP="002B4AA5">
      <w:pPr>
        <w:pStyle w:val="Bullet2"/>
        <w:ind w:left="1134"/>
      </w:pPr>
      <w:r w:rsidRPr="002B4AA5">
        <w:t>C0103-1</w:t>
      </w:r>
      <w:r>
        <w:t xml:space="preserve"> </w:t>
      </w:r>
      <w:r w:rsidRPr="002B4AA5">
        <w:t>VTS Operator Training (VTS-103/1)</w:t>
      </w:r>
      <w:r w:rsidR="00997074" w:rsidRPr="00B51C25">
        <w:t>;</w:t>
      </w:r>
    </w:p>
    <w:p w14:paraId="753F01CF" w14:textId="3AC1FBB4" w:rsidR="00997074" w:rsidRPr="00B51C25" w:rsidRDefault="002B4AA5" w:rsidP="002B4AA5">
      <w:pPr>
        <w:pStyle w:val="Bullet2"/>
        <w:ind w:left="1134"/>
      </w:pPr>
      <w:r w:rsidRPr="002B4AA5">
        <w:t>C0103-</w:t>
      </w:r>
      <w:r>
        <w:t xml:space="preserve">2 </w:t>
      </w:r>
      <w:r w:rsidRPr="002B4AA5">
        <w:t xml:space="preserve">VTS </w:t>
      </w:r>
      <w:r>
        <w:t>Supervisor</w:t>
      </w:r>
      <w:r w:rsidRPr="002B4AA5">
        <w:t xml:space="preserve"> Training (VTS-103/</w:t>
      </w:r>
      <w:r>
        <w:t>2</w:t>
      </w:r>
      <w:r w:rsidRPr="002B4AA5">
        <w:t>)</w:t>
      </w:r>
      <w:r w:rsidR="00997074" w:rsidRPr="00B51C25">
        <w:t>;</w:t>
      </w:r>
    </w:p>
    <w:p w14:paraId="0D3561F5" w14:textId="3827DA85" w:rsidR="00997074" w:rsidRPr="00B51C25" w:rsidRDefault="002B4AA5" w:rsidP="002B4AA5">
      <w:pPr>
        <w:pStyle w:val="Bullet2"/>
        <w:ind w:left="1134"/>
      </w:pPr>
      <w:r w:rsidRPr="002B4AA5">
        <w:t>C0103-</w:t>
      </w:r>
      <w:r>
        <w:t xml:space="preserve">4 </w:t>
      </w:r>
      <w:r w:rsidRPr="002B4AA5">
        <w:t xml:space="preserve">VTS </w:t>
      </w:r>
      <w:r>
        <w:t>On-the-Job</w:t>
      </w:r>
      <w:r w:rsidRPr="002B4AA5">
        <w:t xml:space="preserve"> Training</w:t>
      </w:r>
      <w:r>
        <w:t xml:space="preserve"> Instructor</w:t>
      </w:r>
      <w:r w:rsidRPr="002B4AA5">
        <w:t xml:space="preserve"> (VTS-103/</w:t>
      </w:r>
      <w:r>
        <w:t>4</w:t>
      </w:r>
      <w:r w:rsidRPr="002B4AA5">
        <w:t>)</w:t>
      </w:r>
      <w:r w:rsidR="00997074" w:rsidRPr="00B51C25">
        <w:t>; and</w:t>
      </w:r>
    </w:p>
    <w:p w14:paraId="5CFB2217" w14:textId="41DF6D2A" w:rsidR="00E509F2" w:rsidRDefault="002B4AA5" w:rsidP="002B4AA5">
      <w:pPr>
        <w:pStyle w:val="Bullet2"/>
        <w:ind w:left="1134"/>
      </w:pPr>
      <w:r w:rsidRPr="002B4AA5">
        <w:t>C0103-</w:t>
      </w:r>
      <w:r>
        <w:t xml:space="preserve">5 </w:t>
      </w:r>
      <w:r w:rsidRPr="002B4AA5">
        <w:t>Revalidation Process for VTS Qualification and Certification (VTS-103/</w:t>
      </w:r>
      <w:r>
        <w:t>5</w:t>
      </w:r>
      <w:r w:rsidRPr="002B4AA5">
        <w:t>)</w:t>
      </w:r>
      <w:r w:rsidR="00997074" w:rsidRPr="00B51C25">
        <w:t>.</w:t>
      </w:r>
    </w:p>
    <w:tbl>
      <w:tblPr>
        <w:tblW w:w="0" w:type="auto"/>
        <w:tblInd w:w="137" w:type="dxa"/>
        <w:shd w:val="clear" w:color="auto" w:fill="B4C6E7"/>
        <w:tblCellMar>
          <w:left w:w="0" w:type="dxa"/>
          <w:right w:w="0" w:type="dxa"/>
        </w:tblCellMar>
        <w:tblLook w:val="04A0" w:firstRow="1" w:lastRow="0" w:firstColumn="1" w:lastColumn="0" w:noHBand="0" w:noVBand="1"/>
      </w:tblPr>
      <w:tblGrid>
        <w:gridCol w:w="9599"/>
      </w:tblGrid>
      <w:tr w:rsidR="00E509F2" w14:paraId="0FD655AF" w14:textId="77777777" w:rsidTr="00E509F2">
        <w:tc>
          <w:tcPr>
            <w:tcW w:w="9599" w:type="dxa"/>
            <w:tcBorders>
              <w:top w:val="single" w:sz="8" w:space="0" w:color="auto"/>
              <w:left w:val="single" w:sz="8" w:space="0" w:color="auto"/>
              <w:bottom w:val="single" w:sz="8" w:space="0" w:color="auto"/>
              <w:right w:val="single" w:sz="8" w:space="0" w:color="auto"/>
            </w:tcBorders>
            <w:shd w:val="clear" w:color="auto" w:fill="B4C6E7"/>
            <w:tcMar>
              <w:top w:w="0" w:type="dxa"/>
              <w:left w:w="108" w:type="dxa"/>
              <w:bottom w:w="0" w:type="dxa"/>
              <w:right w:w="108" w:type="dxa"/>
            </w:tcMar>
            <w:hideMark/>
          </w:tcPr>
          <w:p w14:paraId="3B6AEB6C" w14:textId="29087498" w:rsidR="00E509F2" w:rsidRDefault="00E509F2" w:rsidP="00BE64AA">
            <w:pPr>
              <w:spacing w:before="120" w:after="120"/>
              <w:rPr>
                <w:sz w:val="22"/>
              </w:rPr>
            </w:pPr>
            <w:r>
              <w:rPr>
                <w:sz w:val="22"/>
              </w:rPr>
              <w:lastRenderedPageBreak/>
              <w:t xml:space="preserve">IALA </w:t>
            </w:r>
            <w:r w:rsidRPr="008624E0">
              <w:rPr>
                <w:sz w:val="22"/>
              </w:rPr>
              <w:t xml:space="preserve">Guideline 1014 </w:t>
            </w:r>
            <w:r w:rsidR="002231B8" w:rsidRPr="00E5552D">
              <w:rPr>
                <w:sz w:val="22"/>
              </w:rPr>
              <w:t>on</w:t>
            </w:r>
            <w:r w:rsidRPr="00E5552D">
              <w:rPr>
                <w:i/>
                <w:iCs/>
                <w:sz w:val="22"/>
              </w:rPr>
              <w:t xml:space="preserve"> </w:t>
            </w:r>
            <w:r w:rsidR="00F633E1" w:rsidRPr="00E5552D">
              <w:rPr>
                <w:i/>
                <w:iCs/>
                <w:sz w:val="22"/>
              </w:rPr>
              <w:t xml:space="preserve">Accreditation of VTS </w:t>
            </w:r>
            <w:r w:rsidR="00BE64AA" w:rsidRPr="00E5552D">
              <w:rPr>
                <w:i/>
                <w:iCs/>
                <w:sz w:val="22"/>
              </w:rPr>
              <w:t>training organization</w:t>
            </w:r>
            <w:r w:rsidR="00F633E1" w:rsidRPr="00E5552D">
              <w:rPr>
                <w:i/>
                <w:iCs/>
                <w:sz w:val="22"/>
              </w:rPr>
              <w:t xml:space="preserve">s and approval of </w:t>
            </w:r>
            <w:r w:rsidR="002231B8" w:rsidRPr="00E5552D">
              <w:rPr>
                <w:i/>
                <w:iCs/>
                <w:sz w:val="22"/>
              </w:rPr>
              <w:t xml:space="preserve">the delivery of </w:t>
            </w:r>
            <w:r w:rsidR="00F633E1" w:rsidRPr="00E5552D">
              <w:rPr>
                <w:i/>
                <w:iCs/>
                <w:sz w:val="22"/>
              </w:rPr>
              <w:t>IALA model courses</w:t>
            </w:r>
            <w:r w:rsidR="00F633E1" w:rsidRPr="00F633E1">
              <w:rPr>
                <w:i/>
                <w:iCs/>
                <w:sz w:val="22"/>
              </w:rPr>
              <w:t xml:space="preserve"> </w:t>
            </w:r>
            <w:r>
              <w:rPr>
                <w:sz w:val="22"/>
              </w:rPr>
              <w:t xml:space="preserve">is associated with </w:t>
            </w:r>
            <w:r w:rsidRPr="008624E0">
              <w:rPr>
                <w:sz w:val="22"/>
              </w:rPr>
              <w:t>Recommendation 0</w:t>
            </w:r>
            <w:r w:rsidR="00A619CB" w:rsidRPr="008624E0">
              <w:rPr>
                <w:sz w:val="22"/>
              </w:rPr>
              <w:t>149 on</w:t>
            </w:r>
            <w:r w:rsidR="00A619CB">
              <w:rPr>
                <w:i/>
                <w:iCs/>
                <w:sz w:val="22"/>
              </w:rPr>
              <w:t xml:space="preserve"> the Accreditation of Training </w:t>
            </w:r>
            <w:r w:rsidR="00BE64AA">
              <w:rPr>
                <w:i/>
                <w:iCs/>
                <w:sz w:val="22"/>
              </w:rPr>
              <w:t>Organization</w:t>
            </w:r>
            <w:r w:rsidR="00F633E1" w:rsidRPr="00F633E1">
              <w:rPr>
                <w:i/>
                <w:iCs/>
                <w:sz w:val="22"/>
              </w:rPr>
              <w:t>s</w:t>
            </w:r>
            <w:r>
              <w:rPr>
                <w:sz w:val="22"/>
              </w:rPr>
              <w:t xml:space="preserve">, a </w:t>
            </w:r>
            <w:r w:rsidRPr="008624E0">
              <w:rPr>
                <w:sz w:val="22"/>
              </w:rPr>
              <w:t>normative provision</w:t>
            </w:r>
            <w:r>
              <w:rPr>
                <w:sz w:val="22"/>
              </w:rPr>
              <w:t xml:space="preserve"> of IALA Standard 10</w:t>
            </w:r>
            <w:r w:rsidR="00A619CB">
              <w:rPr>
                <w:sz w:val="22"/>
              </w:rPr>
              <w:t>5</w:t>
            </w:r>
            <w:r>
              <w:rPr>
                <w:sz w:val="22"/>
              </w:rPr>
              <w:t xml:space="preserve">0 </w:t>
            </w:r>
            <w:r w:rsidR="00A619CB" w:rsidRPr="008624E0">
              <w:rPr>
                <w:i/>
                <w:iCs/>
                <w:sz w:val="22"/>
              </w:rPr>
              <w:t>Training and Certification</w:t>
            </w:r>
            <w:r>
              <w:rPr>
                <w:sz w:val="22"/>
              </w:rPr>
              <w:t xml:space="preserve">.  </w:t>
            </w:r>
            <w:r w:rsidRPr="00A619CB">
              <w:rPr>
                <w:sz w:val="22"/>
              </w:rPr>
              <w:t>To demonstrate compliance with the Recommendation the provisions of this Guideline need to be implemented.</w:t>
            </w:r>
          </w:p>
        </w:tc>
      </w:tr>
    </w:tbl>
    <w:p w14:paraId="1BA7E33E" w14:textId="77777777" w:rsidR="00DB16F5" w:rsidRDefault="00DB16F5" w:rsidP="00DB16F5">
      <w:pPr>
        <w:pStyle w:val="BodyText"/>
        <w:spacing w:after="0" w:line="240" w:lineRule="auto"/>
        <w:rPr>
          <w:bCs/>
          <w:sz w:val="20"/>
        </w:rPr>
      </w:pPr>
    </w:p>
    <w:p w14:paraId="1826F375" w14:textId="6896CD7B" w:rsidR="00DB16F5" w:rsidRPr="00D75006" w:rsidRDefault="00755F18" w:rsidP="00DB16F5">
      <w:pPr>
        <w:pStyle w:val="BodyText"/>
        <w:spacing w:after="0" w:line="240" w:lineRule="auto"/>
        <w:rPr>
          <w:bCs/>
        </w:rPr>
      </w:pPr>
      <w:r w:rsidRPr="00D75006">
        <w:rPr>
          <w:bCs/>
        </w:rPr>
        <w:t>Note</w:t>
      </w:r>
      <w:r w:rsidR="004D7A42" w:rsidRPr="00D75006">
        <w:rPr>
          <w:bCs/>
        </w:rPr>
        <w:t>:</w:t>
      </w:r>
      <w:r w:rsidR="00CC38A2">
        <w:rPr>
          <w:bCs/>
        </w:rPr>
        <w:t xml:space="preserve"> </w:t>
      </w:r>
    </w:p>
    <w:p w14:paraId="37F2CCFD" w14:textId="77777777" w:rsidR="00DB16F5" w:rsidRPr="00D75006" w:rsidRDefault="00755F18" w:rsidP="00DB16F5">
      <w:pPr>
        <w:pStyle w:val="BodyText"/>
        <w:numPr>
          <w:ilvl w:val="0"/>
          <w:numId w:val="80"/>
        </w:numPr>
        <w:spacing w:after="0" w:line="240" w:lineRule="auto"/>
        <w:ind w:left="714" w:hanging="357"/>
      </w:pPr>
      <w:r w:rsidRPr="00D75006">
        <w:t xml:space="preserve">IALA model courses </w:t>
      </w:r>
      <w:r w:rsidR="00F65371" w:rsidRPr="00D75006">
        <w:t xml:space="preserve">not listed above </w:t>
      </w:r>
      <w:r w:rsidR="004D7A42" w:rsidRPr="00D75006">
        <w:t xml:space="preserve">do not need to be approved by the competent authority.  </w:t>
      </w:r>
    </w:p>
    <w:p w14:paraId="57A698BE" w14:textId="549A9EB5" w:rsidR="00755F18" w:rsidRPr="00D75006" w:rsidRDefault="00C8263F" w:rsidP="00DB16F5">
      <w:pPr>
        <w:pStyle w:val="BodyText"/>
        <w:numPr>
          <w:ilvl w:val="0"/>
          <w:numId w:val="80"/>
        </w:numPr>
        <w:spacing w:after="0" w:line="240" w:lineRule="auto"/>
        <w:ind w:left="714" w:hanging="357"/>
      </w:pPr>
      <w:r w:rsidRPr="00D75006">
        <w:t xml:space="preserve">Model course </w:t>
      </w:r>
      <w:r w:rsidR="00575089">
        <w:t>C0103-5</w:t>
      </w:r>
      <w:r w:rsidRPr="00D75006">
        <w:t xml:space="preserve"> may be delivered by VTS providers for their own personnel. In such cases the competent authorities are encouraged to </w:t>
      </w:r>
      <w:r w:rsidR="004D7A42" w:rsidRPr="00D75006">
        <w:t>establish a review and approval process as outlined in this Guideline</w:t>
      </w:r>
      <w:r w:rsidR="00DA1E31" w:rsidRPr="00D75006">
        <w:t xml:space="preserve">. </w:t>
      </w:r>
    </w:p>
    <w:p w14:paraId="4C8FF099" w14:textId="6C3CBF6C" w:rsidR="00351036" w:rsidRDefault="00356475" w:rsidP="00C32A3D">
      <w:pPr>
        <w:pStyle w:val="Heading1"/>
      </w:pPr>
      <w:bookmarkStart w:id="35" w:name="_Toc67659886"/>
      <w:r>
        <w:t>ACCREDITATION</w:t>
      </w:r>
      <w:bookmarkEnd w:id="35"/>
    </w:p>
    <w:p w14:paraId="64606738" w14:textId="77777777" w:rsidR="00C32A3D" w:rsidRPr="00C32A3D" w:rsidRDefault="00C32A3D" w:rsidP="00C32A3D">
      <w:pPr>
        <w:pStyle w:val="Heading1separatationline"/>
      </w:pPr>
    </w:p>
    <w:p w14:paraId="4A985A46" w14:textId="305B2D46" w:rsidR="006B54A3" w:rsidRDefault="00813E95" w:rsidP="002D0B64">
      <w:pPr>
        <w:pStyle w:val="BodyText"/>
      </w:pPr>
      <w:r w:rsidRPr="00813E95">
        <w:t xml:space="preserve">Accreditation </w:t>
      </w:r>
      <w:r w:rsidR="00F972D4" w:rsidRPr="00813E95">
        <w:t xml:space="preserve">is </w:t>
      </w:r>
      <w:r w:rsidR="00F972D4">
        <w:t xml:space="preserve">the </w:t>
      </w:r>
      <w:r w:rsidR="00F972D4" w:rsidRPr="00813E95">
        <w:t xml:space="preserve">formal endorsement </w:t>
      </w:r>
      <w:r w:rsidR="00F972D4">
        <w:t xml:space="preserve">by a competent authority </w:t>
      </w:r>
      <w:r w:rsidR="00F972D4" w:rsidRPr="00813E95">
        <w:t xml:space="preserve">that </w:t>
      </w:r>
      <w:r w:rsidR="00F972D4">
        <w:t>a</w:t>
      </w:r>
      <w:r w:rsidR="00F972D4" w:rsidRPr="00813E95">
        <w:t xml:space="preserve"> </w:t>
      </w:r>
      <w:r w:rsidR="00F972D4">
        <w:t xml:space="preserve">training organization operates under quality </w:t>
      </w:r>
      <w:r w:rsidR="008E4BDB">
        <w:t xml:space="preserve">systems </w:t>
      </w:r>
      <w:r w:rsidR="00F972D4">
        <w:t xml:space="preserve">to deliver effective training. </w:t>
      </w:r>
    </w:p>
    <w:p w14:paraId="3BB0C912" w14:textId="34E49DB0" w:rsidR="00597B9E" w:rsidRDefault="00C374E3" w:rsidP="00F443E1">
      <w:pPr>
        <w:pStyle w:val="Heading2"/>
      </w:pPr>
      <w:bookmarkStart w:id="36" w:name="_Toc60928682"/>
      <w:bookmarkStart w:id="37" w:name="_Toc60928683"/>
      <w:bookmarkStart w:id="38" w:name="_Toc60928684"/>
      <w:bookmarkStart w:id="39" w:name="_Ref59456367"/>
      <w:bookmarkStart w:id="40" w:name="_Ref59456373"/>
      <w:bookmarkStart w:id="41" w:name="_Toc67659887"/>
      <w:bookmarkEnd w:id="36"/>
      <w:bookmarkEnd w:id="37"/>
      <w:bookmarkEnd w:id="38"/>
      <w:r>
        <w:t xml:space="preserve">QUALITY </w:t>
      </w:r>
      <w:bookmarkEnd w:id="39"/>
      <w:bookmarkEnd w:id="40"/>
      <w:r w:rsidR="00F443E1">
        <w:t>SYSTEMS</w:t>
      </w:r>
      <w:bookmarkEnd w:id="41"/>
    </w:p>
    <w:p w14:paraId="62D4F5AF" w14:textId="5CD9A251" w:rsidR="00597B9E" w:rsidRDefault="00597B9E" w:rsidP="00597B9E">
      <w:pPr>
        <w:pStyle w:val="Heading1separatationline"/>
      </w:pPr>
    </w:p>
    <w:p w14:paraId="37238B2A" w14:textId="791F28AD" w:rsidR="009D15F2" w:rsidRDefault="009D15F2" w:rsidP="00C02F42">
      <w:pPr>
        <w:pStyle w:val="BodyText"/>
      </w:pPr>
      <w:r>
        <w:t>In accrediting an organi</w:t>
      </w:r>
      <w:r w:rsidR="002D6475">
        <w:t>z</w:t>
      </w:r>
      <w:r>
        <w:t xml:space="preserve">ation </w:t>
      </w:r>
      <w:r w:rsidRPr="00E5552D">
        <w:t>the competent authority (</w:t>
      </w:r>
      <w:r w:rsidRPr="00831DF0">
        <w:t xml:space="preserve">or </w:t>
      </w:r>
      <w:r w:rsidR="00AA1582">
        <w:t xml:space="preserve">its </w:t>
      </w:r>
      <w:r w:rsidRPr="00831DF0">
        <w:t>delegated</w:t>
      </w:r>
      <w:r w:rsidR="00AA1582">
        <w:t xml:space="preserve"> third</w:t>
      </w:r>
      <w:r w:rsidR="00831DF0">
        <w:t xml:space="preserve"> </w:t>
      </w:r>
      <w:r w:rsidRPr="00831DF0">
        <w:t>party of the competent authority</w:t>
      </w:r>
      <w:r w:rsidRPr="00E5552D">
        <w:t>) should</w:t>
      </w:r>
      <w:r>
        <w:t xml:space="preserve"> assess the</w:t>
      </w:r>
      <w:r w:rsidR="00913370">
        <w:t>ir</w:t>
      </w:r>
      <w:r>
        <w:t xml:space="preserve"> quality </w:t>
      </w:r>
      <w:r w:rsidR="008E4BDB">
        <w:t xml:space="preserve">system </w:t>
      </w:r>
      <w:r>
        <w:t xml:space="preserve">through an audit process. </w:t>
      </w:r>
    </w:p>
    <w:p w14:paraId="6EEF99D2" w14:textId="3B686936" w:rsidR="00B324D1" w:rsidRDefault="0059616F" w:rsidP="0059616F">
      <w:pPr>
        <w:pStyle w:val="BodyText"/>
        <w:spacing w:before="120" w:line="240" w:lineRule="auto"/>
      </w:pPr>
      <w:r>
        <w:t xml:space="preserve">Relevant international guidance prepared and published by appropriate international organizations regarding management systems for </w:t>
      </w:r>
      <w:r w:rsidR="00BE64AA">
        <w:t>training organization</w:t>
      </w:r>
      <w:r>
        <w:t xml:space="preserve">s should be taken into account, or where there are national requirements for quality </w:t>
      </w:r>
      <w:r w:rsidR="008E4BDB">
        <w:t>systems</w:t>
      </w:r>
      <w:r>
        <w:t>, these should be used.</w:t>
      </w:r>
    </w:p>
    <w:tbl>
      <w:tblPr>
        <w:tblW w:w="0" w:type="auto"/>
        <w:shd w:val="clear" w:color="auto" w:fill="FBE4D5"/>
        <w:tblCellMar>
          <w:left w:w="0" w:type="dxa"/>
          <w:right w:w="0" w:type="dxa"/>
        </w:tblCellMar>
        <w:tblLook w:val="04A0" w:firstRow="1" w:lastRow="0" w:firstColumn="1" w:lastColumn="0" w:noHBand="0" w:noVBand="1"/>
      </w:tblPr>
      <w:tblGrid>
        <w:gridCol w:w="9918"/>
      </w:tblGrid>
      <w:tr w:rsidR="0059616F" w14:paraId="41EBC654" w14:textId="77777777" w:rsidTr="00B41EFF">
        <w:tc>
          <w:tcPr>
            <w:tcW w:w="9918" w:type="dxa"/>
            <w:tcBorders>
              <w:top w:val="single" w:sz="8" w:space="0" w:color="auto"/>
              <w:left w:val="single" w:sz="8" w:space="0" w:color="auto"/>
              <w:bottom w:val="single" w:sz="8" w:space="0" w:color="auto"/>
              <w:right w:val="single" w:sz="8" w:space="0" w:color="auto"/>
            </w:tcBorders>
            <w:shd w:val="clear" w:color="auto" w:fill="FBE4D5"/>
            <w:tcMar>
              <w:top w:w="0" w:type="dxa"/>
              <w:left w:w="108" w:type="dxa"/>
              <w:bottom w:w="0" w:type="dxa"/>
              <w:right w:w="108" w:type="dxa"/>
            </w:tcMar>
            <w:hideMark/>
          </w:tcPr>
          <w:p w14:paraId="2C4BBA85" w14:textId="48C66037" w:rsidR="0033262B" w:rsidRDefault="0059616F" w:rsidP="0033262B">
            <w:pPr>
              <w:pStyle w:val="BodyText"/>
            </w:pPr>
            <w:r w:rsidRPr="00DD26EE">
              <w:t xml:space="preserve">ISO Standard 21001:2018 on </w:t>
            </w:r>
            <w:r w:rsidRPr="00DD26EE">
              <w:rPr>
                <w:i/>
              </w:rPr>
              <w:t>Educational organi</w:t>
            </w:r>
            <w:r w:rsidR="00BE64AA">
              <w:rPr>
                <w:i/>
              </w:rPr>
              <w:t>z</w:t>
            </w:r>
            <w:r w:rsidRPr="00DD26EE">
              <w:rPr>
                <w:i/>
              </w:rPr>
              <w:t>ations – management systems for educational organi</w:t>
            </w:r>
            <w:r w:rsidR="00BE64AA">
              <w:rPr>
                <w:i/>
              </w:rPr>
              <w:t>z</w:t>
            </w:r>
            <w:r w:rsidRPr="00DD26EE">
              <w:rPr>
                <w:i/>
              </w:rPr>
              <w:t>ations – requirements with guidance for use</w:t>
            </w:r>
            <w:r w:rsidRPr="00DD26EE">
              <w:t>, is an international standard issued by the International Organization for Standardization (ISO). The term of ‘</w:t>
            </w:r>
            <w:commentRangeStart w:id="42"/>
            <w:r w:rsidRPr="00DD26EE">
              <w:t>EOMS</w:t>
            </w:r>
            <w:commentRangeEnd w:id="42"/>
            <w:r w:rsidR="009049C8">
              <w:rPr>
                <w:rStyle w:val="CommentReference"/>
              </w:rPr>
              <w:commentReference w:id="42"/>
            </w:r>
            <w:r w:rsidRPr="00DD26EE">
              <w:t xml:space="preserve">’ is commonly used to describe the management systems </w:t>
            </w:r>
            <w:r w:rsidR="00E90BFF">
              <w:t>used by</w:t>
            </w:r>
            <w:r w:rsidR="0033262B">
              <w:t xml:space="preserve"> educational organizations.</w:t>
            </w:r>
          </w:p>
          <w:p w14:paraId="56B4C48A" w14:textId="43555017" w:rsidR="0059616F" w:rsidRPr="00DD26EE" w:rsidRDefault="0059616F" w:rsidP="0033262B">
            <w:pPr>
              <w:pStyle w:val="BodyText"/>
              <w:rPr>
                <w:rFonts w:cstheme="minorHAnsi"/>
              </w:rPr>
            </w:pPr>
            <w:r w:rsidRPr="00DD26EE">
              <w:rPr>
                <w:rFonts w:cstheme="minorHAnsi"/>
              </w:rPr>
              <w:t>In sum</w:t>
            </w:r>
            <w:r w:rsidRPr="0033262B">
              <w:rPr>
                <w:rStyle w:val="BodyTextChar"/>
              </w:rPr>
              <w:t>ma</w:t>
            </w:r>
            <w:r w:rsidRPr="00DD26EE">
              <w:rPr>
                <w:rFonts w:cstheme="minorHAnsi"/>
              </w:rPr>
              <w:t xml:space="preserve">ry, the standard specifies the requirements for a management system </w:t>
            </w:r>
            <w:r w:rsidR="00DD26EE" w:rsidRPr="00DD26EE">
              <w:rPr>
                <w:rFonts w:cstheme="minorHAnsi"/>
              </w:rPr>
              <w:t xml:space="preserve">when </w:t>
            </w:r>
            <w:r w:rsidRPr="00DD26EE">
              <w:rPr>
                <w:rFonts w:cstheme="minorHAnsi"/>
              </w:rPr>
              <w:t xml:space="preserve">an </w:t>
            </w:r>
            <w:r w:rsidR="00DD26EE" w:rsidRPr="00DD26EE">
              <w:rPr>
                <w:rFonts w:cstheme="minorHAnsi"/>
              </w:rPr>
              <w:t xml:space="preserve">educational </w:t>
            </w:r>
            <w:r w:rsidRPr="00DD26EE">
              <w:rPr>
                <w:rFonts w:cstheme="minorHAnsi"/>
              </w:rPr>
              <w:t>organi</w:t>
            </w:r>
            <w:r w:rsidR="0033262B">
              <w:rPr>
                <w:rFonts w:cstheme="minorHAnsi"/>
              </w:rPr>
              <w:t>z</w:t>
            </w:r>
            <w:r w:rsidRPr="00DD26EE">
              <w:rPr>
                <w:rFonts w:cstheme="minorHAnsi"/>
              </w:rPr>
              <w:t>ation:</w:t>
            </w:r>
          </w:p>
          <w:p w14:paraId="2CB11D9D" w14:textId="231F8736" w:rsidR="0059616F" w:rsidRPr="00DD26EE" w:rsidRDefault="0059616F" w:rsidP="002D390A">
            <w:pPr>
              <w:pStyle w:val="Bullet1"/>
              <w:numPr>
                <w:ilvl w:val="0"/>
                <w:numId w:val="65"/>
              </w:numPr>
            </w:pPr>
            <w:r w:rsidRPr="00DD26EE">
              <w:t>Need</w:t>
            </w:r>
            <w:r w:rsidR="00DD26EE" w:rsidRPr="00DD26EE">
              <w:t>s</w:t>
            </w:r>
            <w:r w:rsidRPr="00DD26EE">
              <w:t xml:space="preserve"> to demonstrate</w:t>
            </w:r>
            <w:r w:rsidR="00DD26EE" w:rsidRPr="00DD26EE">
              <w:t xml:space="preserve"> its ability to support the acquisition and development of competence through teaching, learning or research.</w:t>
            </w:r>
          </w:p>
          <w:p w14:paraId="392B01AB" w14:textId="7DA524B1" w:rsidR="00DD26EE" w:rsidRDefault="00DD26EE" w:rsidP="002D390A">
            <w:pPr>
              <w:pStyle w:val="Bullet1"/>
              <w:numPr>
                <w:ilvl w:val="0"/>
                <w:numId w:val="65"/>
              </w:numPr>
              <w:rPr>
                <w:lang w:val="fr-FR"/>
              </w:rPr>
            </w:pPr>
            <w:r w:rsidRPr="00DD26EE">
              <w:t>Aims to enhance satisfaction of learners, other beneficiaries and staff through the effective application of EOMS, including processes for improvement of the system and assurance of conformity to the requirements and other beneficiaries.</w:t>
            </w:r>
            <w:r>
              <w:rPr>
                <w:lang w:val="fr-FR"/>
              </w:rPr>
              <w:t xml:space="preserve"> </w:t>
            </w:r>
          </w:p>
        </w:tc>
      </w:tr>
    </w:tbl>
    <w:p w14:paraId="1815256B" w14:textId="77777777" w:rsidR="00FD5BCF" w:rsidRDefault="00724583" w:rsidP="003738E6">
      <w:pPr>
        <w:pStyle w:val="BodyText"/>
        <w:spacing w:before="120" w:after="0" w:line="240" w:lineRule="auto"/>
        <w:rPr>
          <w:i/>
        </w:rPr>
      </w:pPr>
      <w:r w:rsidRPr="00996E53">
        <w:rPr>
          <w:i/>
        </w:rPr>
        <w:t xml:space="preserve">Note: </w:t>
      </w:r>
    </w:p>
    <w:p w14:paraId="7706EA99" w14:textId="171E5CFA" w:rsidR="00724583" w:rsidRPr="00475141" w:rsidRDefault="00724583" w:rsidP="003738E6">
      <w:pPr>
        <w:pStyle w:val="BodyText"/>
        <w:numPr>
          <w:ilvl w:val="0"/>
          <w:numId w:val="85"/>
        </w:numPr>
        <w:spacing w:after="0" w:line="240" w:lineRule="auto"/>
        <w:ind w:left="714" w:hanging="357"/>
        <w:rPr>
          <w:i/>
        </w:rPr>
      </w:pPr>
      <w:r w:rsidRPr="00475141">
        <w:rPr>
          <w:i/>
        </w:rPr>
        <w:t>While this guidance provides an example to ISO 21001:2018, the training organi</w:t>
      </w:r>
      <w:r w:rsidR="00D368D4" w:rsidRPr="00475141">
        <w:rPr>
          <w:i/>
        </w:rPr>
        <w:t>z</w:t>
      </w:r>
      <w:r w:rsidRPr="00475141">
        <w:rPr>
          <w:i/>
        </w:rPr>
        <w:t xml:space="preserve">ation may adopt, for example, another </w:t>
      </w:r>
      <w:r w:rsidR="00913370">
        <w:rPr>
          <w:i/>
        </w:rPr>
        <w:t>quality management system</w:t>
      </w:r>
      <w:r w:rsidRPr="00475141">
        <w:rPr>
          <w:i/>
        </w:rPr>
        <w:t>.</w:t>
      </w:r>
    </w:p>
    <w:p w14:paraId="2A6A10F0" w14:textId="3B60FB80" w:rsidR="00FD5BCF" w:rsidRPr="00475141" w:rsidRDefault="00354F70" w:rsidP="003738E6">
      <w:pPr>
        <w:pStyle w:val="BodyText"/>
        <w:numPr>
          <w:ilvl w:val="0"/>
          <w:numId w:val="85"/>
        </w:numPr>
        <w:spacing w:after="0" w:line="240" w:lineRule="auto"/>
        <w:ind w:left="714" w:hanging="357"/>
        <w:rPr>
          <w:i/>
        </w:rPr>
      </w:pPr>
      <w:r w:rsidRPr="00475141">
        <w:rPr>
          <w:i/>
        </w:rPr>
        <w:t xml:space="preserve">It is recognised that from time to time, the guidance for </w:t>
      </w:r>
      <w:r w:rsidR="00913370">
        <w:rPr>
          <w:i/>
        </w:rPr>
        <w:t xml:space="preserve">quality </w:t>
      </w:r>
      <w:r w:rsidRPr="00475141">
        <w:rPr>
          <w:i/>
        </w:rPr>
        <w:t xml:space="preserve">management systems </w:t>
      </w:r>
      <w:r w:rsidR="00831DF0">
        <w:rPr>
          <w:i/>
        </w:rPr>
        <w:t>may</w:t>
      </w:r>
      <w:r w:rsidRPr="00475141">
        <w:rPr>
          <w:i/>
        </w:rPr>
        <w:t xml:space="preserve"> be amended and the training organi</w:t>
      </w:r>
      <w:r w:rsidR="00913370">
        <w:rPr>
          <w:i/>
        </w:rPr>
        <w:t>z</w:t>
      </w:r>
      <w:r w:rsidRPr="00475141">
        <w:rPr>
          <w:i/>
        </w:rPr>
        <w:t xml:space="preserve">ation should take these into account. </w:t>
      </w:r>
    </w:p>
    <w:p w14:paraId="56F4F21B" w14:textId="09204544" w:rsidR="008C5FFE" w:rsidRDefault="00C374E3" w:rsidP="00C87469">
      <w:pPr>
        <w:pStyle w:val="BodyText"/>
        <w:spacing w:before="120"/>
      </w:pPr>
      <w:r>
        <w:t xml:space="preserve">Key elements of the </w:t>
      </w:r>
      <w:r w:rsidR="00DD26EE">
        <w:t xml:space="preserve">management system </w:t>
      </w:r>
      <w:r w:rsidR="00FA649A">
        <w:t xml:space="preserve">typically </w:t>
      </w:r>
      <w:r w:rsidR="00B41EFF">
        <w:t>include</w:t>
      </w:r>
      <w:r>
        <w:t>:</w:t>
      </w:r>
    </w:p>
    <w:tbl>
      <w:tblPr>
        <w:tblStyle w:val="TableGrid"/>
        <w:tblW w:w="10201" w:type="dxa"/>
        <w:tblLook w:val="04A0" w:firstRow="1" w:lastRow="0" w:firstColumn="1" w:lastColumn="0" w:noHBand="0" w:noVBand="1"/>
      </w:tblPr>
      <w:tblGrid>
        <w:gridCol w:w="2405"/>
        <w:gridCol w:w="7796"/>
      </w:tblGrid>
      <w:tr w:rsidR="00FA649A" w14:paraId="711F5D20" w14:textId="77777777" w:rsidTr="003738E6">
        <w:tc>
          <w:tcPr>
            <w:tcW w:w="2405" w:type="dxa"/>
          </w:tcPr>
          <w:p w14:paraId="0A1DB509" w14:textId="0A006CA5" w:rsidR="00FA649A" w:rsidRDefault="00FA649A" w:rsidP="009049C8">
            <w:pPr>
              <w:pStyle w:val="BodyText"/>
              <w:spacing w:before="60" w:after="60" w:line="240" w:lineRule="auto"/>
            </w:pPr>
            <w:r>
              <w:t xml:space="preserve">Scope of the </w:t>
            </w:r>
            <w:del w:id="43" w:author="Abercrombie, Kerrie" w:date="2021-03-26T11:01:00Z">
              <w:r w:rsidDel="009049C8">
                <w:delText xml:space="preserve">EOMS </w:delText>
              </w:r>
            </w:del>
            <w:ins w:id="44" w:author="Abercrombie, Kerrie" w:date="2021-03-26T11:01:00Z">
              <w:r w:rsidR="009049C8">
                <w:t>management system</w:t>
              </w:r>
              <w:r w:rsidR="009049C8">
                <w:t xml:space="preserve"> </w:t>
              </w:r>
            </w:ins>
          </w:p>
        </w:tc>
        <w:tc>
          <w:tcPr>
            <w:tcW w:w="7796" w:type="dxa"/>
          </w:tcPr>
          <w:p w14:paraId="29B2CCD0" w14:textId="0F3DAD84" w:rsidR="00FA649A" w:rsidRPr="0018565A" w:rsidRDefault="00FA649A" w:rsidP="0033262B">
            <w:pPr>
              <w:pStyle w:val="Bullet1"/>
              <w:spacing w:before="60" w:after="60" w:line="240" w:lineRule="auto"/>
            </w:pPr>
            <w:r w:rsidRPr="0018565A">
              <w:t xml:space="preserve">Understanding the </w:t>
            </w:r>
            <w:r w:rsidR="00BE64AA">
              <w:t>organization</w:t>
            </w:r>
            <w:r w:rsidRPr="0018565A">
              <w:t xml:space="preserve"> and its context</w:t>
            </w:r>
          </w:p>
          <w:p w14:paraId="4B681BB5" w14:textId="77777777" w:rsidR="00FA649A" w:rsidRPr="0018565A" w:rsidRDefault="00FA649A" w:rsidP="0033262B">
            <w:pPr>
              <w:pStyle w:val="Bullet1"/>
              <w:spacing w:before="60" w:after="60" w:line="240" w:lineRule="auto"/>
            </w:pPr>
            <w:r w:rsidRPr="0018565A">
              <w:t>Understanding the needs and expectations of interested parties</w:t>
            </w:r>
          </w:p>
          <w:p w14:paraId="30B6D53D" w14:textId="3B937B98" w:rsidR="00FA649A" w:rsidRPr="0018565A" w:rsidRDefault="00FA649A" w:rsidP="009049C8">
            <w:pPr>
              <w:pStyle w:val="Bullet1"/>
              <w:spacing w:before="60" w:after="60" w:line="240" w:lineRule="auto"/>
            </w:pPr>
            <w:r w:rsidRPr="0018565A">
              <w:t xml:space="preserve">Scope of the </w:t>
            </w:r>
            <w:del w:id="45" w:author="Abercrombie, Kerrie" w:date="2021-03-26T11:01:00Z">
              <w:r w:rsidRPr="0018565A" w:rsidDel="009049C8">
                <w:delText>EOMS</w:delText>
              </w:r>
            </w:del>
            <w:ins w:id="46" w:author="Abercrombie, Kerrie" w:date="2021-03-26T11:01:00Z">
              <w:r w:rsidR="009049C8">
                <w:t>management system</w:t>
              </w:r>
            </w:ins>
          </w:p>
        </w:tc>
      </w:tr>
      <w:tr w:rsidR="00FA649A" w14:paraId="08912168" w14:textId="77777777" w:rsidTr="003738E6">
        <w:tc>
          <w:tcPr>
            <w:tcW w:w="2405" w:type="dxa"/>
          </w:tcPr>
          <w:p w14:paraId="5B4477E7" w14:textId="0CA7ABE4" w:rsidR="00FA649A" w:rsidRDefault="00FA649A" w:rsidP="0033262B">
            <w:pPr>
              <w:pStyle w:val="BodyText"/>
              <w:spacing w:before="60" w:after="60" w:line="240" w:lineRule="auto"/>
            </w:pPr>
            <w:r>
              <w:t>Leadership</w:t>
            </w:r>
          </w:p>
        </w:tc>
        <w:tc>
          <w:tcPr>
            <w:tcW w:w="7796" w:type="dxa"/>
          </w:tcPr>
          <w:p w14:paraId="35AC8A1E" w14:textId="77777777" w:rsidR="00FA649A" w:rsidRPr="0018565A" w:rsidRDefault="00FA649A" w:rsidP="0033262B">
            <w:pPr>
              <w:pStyle w:val="Bullet1"/>
              <w:spacing w:before="60" w:after="60" w:line="240" w:lineRule="auto"/>
            </w:pPr>
            <w:r w:rsidRPr="0018565A">
              <w:t>Leadership and commitment</w:t>
            </w:r>
          </w:p>
          <w:p w14:paraId="373B7B30" w14:textId="77777777" w:rsidR="00FA649A" w:rsidRPr="0018565A" w:rsidRDefault="00FA649A" w:rsidP="0033262B">
            <w:pPr>
              <w:pStyle w:val="Bullet1"/>
              <w:spacing w:before="60" w:after="60" w:line="240" w:lineRule="auto"/>
            </w:pPr>
            <w:r w:rsidRPr="0018565A">
              <w:lastRenderedPageBreak/>
              <w:t>Focus on learners and other beneficiaries</w:t>
            </w:r>
          </w:p>
          <w:p w14:paraId="7FF1B58D" w14:textId="77777777" w:rsidR="00FA649A" w:rsidRPr="0018565A" w:rsidRDefault="00FA649A" w:rsidP="0033262B">
            <w:pPr>
              <w:pStyle w:val="Bullet1"/>
              <w:spacing w:before="60" w:after="60" w:line="240" w:lineRule="auto"/>
            </w:pPr>
            <w:r w:rsidRPr="0018565A">
              <w:t>Developing and communicating the educational organization policy</w:t>
            </w:r>
          </w:p>
          <w:p w14:paraId="6CB8CCAE" w14:textId="17B5B655" w:rsidR="00FA649A" w:rsidRPr="0018565A" w:rsidRDefault="00FA649A" w:rsidP="0033262B">
            <w:pPr>
              <w:pStyle w:val="Bullet1"/>
              <w:spacing w:before="60" w:after="60" w:line="240" w:lineRule="auto"/>
            </w:pPr>
            <w:r w:rsidRPr="0018565A">
              <w:t xml:space="preserve">Assigning the </w:t>
            </w:r>
            <w:r w:rsidR="00BE64AA">
              <w:t>organization</w:t>
            </w:r>
            <w:r w:rsidRPr="0018565A">
              <w:t>al roles, responsibilities and authorities</w:t>
            </w:r>
          </w:p>
        </w:tc>
      </w:tr>
      <w:tr w:rsidR="00FA649A" w14:paraId="11AD62C2" w14:textId="77777777" w:rsidTr="003738E6">
        <w:tc>
          <w:tcPr>
            <w:tcW w:w="2405" w:type="dxa"/>
          </w:tcPr>
          <w:p w14:paraId="42BB3F5D" w14:textId="16CB0492" w:rsidR="00FA649A" w:rsidRDefault="00FA649A" w:rsidP="0033262B">
            <w:pPr>
              <w:pStyle w:val="BodyText"/>
              <w:spacing w:before="60" w:after="60" w:line="240" w:lineRule="auto"/>
            </w:pPr>
            <w:r>
              <w:lastRenderedPageBreak/>
              <w:t>Planning</w:t>
            </w:r>
          </w:p>
        </w:tc>
        <w:tc>
          <w:tcPr>
            <w:tcW w:w="7796" w:type="dxa"/>
          </w:tcPr>
          <w:p w14:paraId="3914900E" w14:textId="3BEFB0B9" w:rsidR="00FA649A" w:rsidRPr="0018565A" w:rsidRDefault="00FA649A" w:rsidP="0033262B">
            <w:pPr>
              <w:pStyle w:val="Bullet1"/>
              <w:spacing w:before="60" w:after="60" w:line="240" w:lineRule="auto"/>
            </w:pPr>
            <w:r w:rsidRPr="0018565A">
              <w:t>Planning of actions to address risks and opportunities</w:t>
            </w:r>
          </w:p>
          <w:p w14:paraId="64E74C4A" w14:textId="5EA11D4F" w:rsidR="00FA649A" w:rsidRPr="0018565A" w:rsidRDefault="00FA649A" w:rsidP="0033262B">
            <w:pPr>
              <w:pStyle w:val="Bullet1"/>
              <w:spacing w:before="60" w:after="60" w:line="240" w:lineRule="auto"/>
            </w:pPr>
            <w:r w:rsidRPr="0018565A">
              <w:t xml:space="preserve">Establishing the educational </w:t>
            </w:r>
            <w:r w:rsidR="00BE64AA">
              <w:t>organization</w:t>
            </w:r>
            <w:r w:rsidRPr="0018565A">
              <w:t xml:space="preserve"> objectives, and planning to </w:t>
            </w:r>
            <w:r w:rsidR="00B41EFF" w:rsidRPr="0018565A">
              <w:t>a</w:t>
            </w:r>
            <w:r w:rsidRPr="0018565A">
              <w:t>chieve them</w:t>
            </w:r>
          </w:p>
          <w:p w14:paraId="247AAF8C" w14:textId="26D2FEF1" w:rsidR="00FA649A" w:rsidRPr="0018565A" w:rsidRDefault="00FA649A" w:rsidP="0033262B">
            <w:pPr>
              <w:pStyle w:val="Bullet1"/>
              <w:spacing w:before="60" w:after="60" w:line="240" w:lineRule="auto"/>
            </w:pPr>
            <w:r w:rsidRPr="0018565A">
              <w:t>Planning and managing changes</w:t>
            </w:r>
          </w:p>
        </w:tc>
      </w:tr>
      <w:tr w:rsidR="00FA649A" w14:paraId="2A706CB7" w14:textId="77777777" w:rsidTr="003738E6">
        <w:tc>
          <w:tcPr>
            <w:tcW w:w="2405" w:type="dxa"/>
          </w:tcPr>
          <w:p w14:paraId="43B2583C" w14:textId="77FF2D21" w:rsidR="00FA649A" w:rsidRDefault="00FA649A" w:rsidP="0033262B">
            <w:pPr>
              <w:pStyle w:val="BodyText"/>
              <w:spacing w:before="60" w:after="60" w:line="240" w:lineRule="auto"/>
            </w:pPr>
            <w:r>
              <w:t>Support</w:t>
            </w:r>
          </w:p>
        </w:tc>
        <w:tc>
          <w:tcPr>
            <w:tcW w:w="7796" w:type="dxa"/>
          </w:tcPr>
          <w:p w14:paraId="62A9909E" w14:textId="060073CC" w:rsidR="00FA649A" w:rsidRPr="0018565A" w:rsidRDefault="00FA649A" w:rsidP="0033262B">
            <w:pPr>
              <w:pStyle w:val="Bullet1"/>
              <w:spacing w:before="60" w:after="60" w:line="240" w:lineRule="auto"/>
            </w:pPr>
            <w:r w:rsidRPr="0018565A">
              <w:t xml:space="preserve">Determining and providing the necessary resources for the operation of the EOMS (human resources, facilities, </w:t>
            </w:r>
            <w:r w:rsidR="00BE64AA">
              <w:t>organization</w:t>
            </w:r>
            <w:r w:rsidRPr="0018565A">
              <w:t>al knowledge)</w:t>
            </w:r>
          </w:p>
          <w:p w14:paraId="18B32E58" w14:textId="77777777" w:rsidR="00C87469" w:rsidRDefault="00FA649A" w:rsidP="0033262B">
            <w:pPr>
              <w:pStyle w:val="Bullet1"/>
              <w:spacing w:before="60" w:after="60" w:line="240" w:lineRule="auto"/>
            </w:pPr>
            <w:r w:rsidRPr="0018565A">
              <w:t xml:space="preserve">Competency and training </w:t>
            </w:r>
          </w:p>
          <w:p w14:paraId="7B4CC004" w14:textId="46ED4D16" w:rsidR="00FA649A" w:rsidRPr="0018565A" w:rsidRDefault="00FA649A" w:rsidP="0033262B">
            <w:pPr>
              <w:pStyle w:val="Bullet1"/>
              <w:spacing w:before="60" w:after="60" w:line="240" w:lineRule="auto"/>
            </w:pPr>
            <w:r w:rsidRPr="0018565A">
              <w:t>Awareness and communication</w:t>
            </w:r>
          </w:p>
          <w:p w14:paraId="2BEFD2A2" w14:textId="7FBD9015" w:rsidR="002E4221" w:rsidRPr="0018565A" w:rsidRDefault="00FA649A" w:rsidP="009D15F2">
            <w:pPr>
              <w:pStyle w:val="Bullet1"/>
              <w:spacing w:before="60" w:after="60" w:line="240" w:lineRule="auto"/>
            </w:pPr>
            <w:r w:rsidRPr="0018565A">
              <w:t>Creating, updating and controlling the documented information</w:t>
            </w:r>
          </w:p>
        </w:tc>
      </w:tr>
      <w:tr w:rsidR="00FA649A" w14:paraId="12A90E89" w14:textId="77777777" w:rsidTr="003738E6">
        <w:tc>
          <w:tcPr>
            <w:tcW w:w="2405" w:type="dxa"/>
          </w:tcPr>
          <w:p w14:paraId="3607767B" w14:textId="70EC3A86" w:rsidR="00FA649A" w:rsidRDefault="00FA649A" w:rsidP="0033262B">
            <w:pPr>
              <w:pStyle w:val="BodyText"/>
              <w:spacing w:before="60" w:after="60" w:line="240" w:lineRule="auto"/>
            </w:pPr>
            <w:r>
              <w:t>Operation</w:t>
            </w:r>
          </w:p>
        </w:tc>
        <w:tc>
          <w:tcPr>
            <w:tcW w:w="7796" w:type="dxa"/>
          </w:tcPr>
          <w:p w14:paraId="361BAC7C" w14:textId="77777777" w:rsidR="00FA649A" w:rsidRPr="0018565A" w:rsidRDefault="00FA649A" w:rsidP="0033262B">
            <w:pPr>
              <w:pStyle w:val="Bullet1"/>
              <w:spacing w:before="60" w:after="60" w:line="240" w:lineRule="auto"/>
            </w:pPr>
            <w:r w:rsidRPr="0018565A">
              <w:t>Planning operations and controls</w:t>
            </w:r>
          </w:p>
          <w:p w14:paraId="5EB4F2FA" w14:textId="77777777" w:rsidR="00FA649A" w:rsidRPr="0018565A" w:rsidRDefault="00FA649A" w:rsidP="0033262B">
            <w:pPr>
              <w:pStyle w:val="Bullet1"/>
              <w:spacing w:before="60" w:after="60" w:line="240" w:lineRule="auto"/>
            </w:pPr>
            <w:r w:rsidRPr="0018565A">
              <w:t>Determining and communicating requirements for the educational products and services and any changes to them</w:t>
            </w:r>
          </w:p>
          <w:p w14:paraId="5EDA4A2B" w14:textId="075BE6CC" w:rsidR="00FA649A" w:rsidRPr="0018565A" w:rsidRDefault="00FA649A" w:rsidP="0033262B">
            <w:pPr>
              <w:pStyle w:val="Bullet1"/>
              <w:spacing w:before="60" w:after="60" w:line="240" w:lineRule="auto"/>
            </w:pPr>
            <w:r w:rsidRPr="0018565A">
              <w:t>Establishing controls including design and development controls and procedures</w:t>
            </w:r>
          </w:p>
          <w:p w14:paraId="775C3C4B" w14:textId="77777777" w:rsidR="00FA649A" w:rsidRPr="0018565A" w:rsidRDefault="00FA649A" w:rsidP="0033262B">
            <w:pPr>
              <w:pStyle w:val="Bullet1"/>
              <w:spacing w:before="60" w:after="60" w:line="240" w:lineRule="auto"/>
            </w:pPr>
            <w:r w:rsidRPr="0018565A">
              <w:t>Control of externally provided processes, products and services</w:t>
            </w:r>
          </w:p>
          <w:p w14:paraId="575929E5" w14:textId="692328CA" w:rsidR="00FA649A" w:rsidRPr="0018565A" w:rsidRDefault="00FA649A" w:rsidP="0033262B">
            <w:pPr>
              <w:pStyle w:val="Bullet1"/>
              <w:spacing w:before="60" w:after="60" w:line="240" w:lineRule="auto"/>
            </w:pPr>
            <w:r w:rsidRPr="0018565A">
              <w:t>Delivering the educational products and services</w:t>
            </w:r>
          </w:p>
        </w:tc>
      </w:tr>
      <w:tr w:rsidR="00FA649A" w14:paraId="1CA287C7" w14:textId="77777777" w:rsidTr="003738E6">
        <w:tc>
          <w:tcPr>
            <w:tcW w:w="2405" w:type="dxa"/>
          </w:tcPr>
          <w:p w14:paraId="7A9F5729" w14:textId="65612498" w:rsidR="00FA649A" w:rsidRDefault="00FA649A" w:rsidP="0033262B">
            <w:pPr>
              <w:pStyle w:val="BodyText"/>
              <w:spacing w:before="60" w:after="60" w:line="240" w:lineRule="auto"/>
            </w:pPr>
            <w:r>
              <w:t>Performance evaluation</w:t>
            </w:r>
          </w:p>
        </w:tc>
        <w:tc>
          <w:tcPr>
            <w:tcW w:w="7796" w:type="dxa"/>
          </w:tcPr>
          <w:p w14:paraId="5B85F429" w14:textId="77777777" w:rsidR="00FA649A" w:rsidRPr="0018565A" w:rsidRDefault="00FA649A" w:rsidP="0033262B">
            <w:pPr>
              <w:pStyle w:val="Bullet1"/>
              <w:spacing w:before="60" w:after="60" w:line="240" w:lineRule="auto"/>
            </w:pPr>
            <w:r w:rsidRPr="0018565A">
              <w:t>Monitoring and measuring the satisfaction of learners, other beneficiaries and staff</w:t>
            </w:r>
          </w:p>
          <w:p w14:paraId="3CF4A5BB" w14:textId="77777777" w:rsidR="00FA649A" w:rsidRPr="0018565A" w:rsidRDefault="00FA649A" w:rsidP="0033262B">
            <w:pPr>
              <w:pStyle w:val="Bullet1"/>
              <w:spacing w:before="60" w:after="60" w:line="240" w:lineRule="auto"/>
            </w:pPr>
            <w:r w:rsidRPr="0018565A">
              <w:t>Analysis and evaluation of the obtained information</w:t>
            </w:r>
          </w:p>
          <w:p w14:paraId="4DDFC557" w14:textId="709E6699" w:rsidR="00FA649A" w:rsidRPr="0018565A" w:rsidRDefault="00FA649A" w:rsidP="0033262B">
            <w:pPr>
              <w:pStyle w:val="Bullet1"/>
              <w:spacing w:before="60" w:after="60" w:line="240" w:lineRule="auto"/>
            </w:pPr>
            <w:r w:rsidRPr="0018565A">
              <w:t>Conducting internal audits and management reviews</w:t>
            </w:r>
          </w:p>
        </w:tc>
      </w:tr>
      <w:tr w:rsidR="00FA649A" w14:paraId="75316623" w14:textId="77777777" w:rsidTr="003738E6">
        <w:tc>
          <w:tcPr>
            <w:tcW w:w="2405" w:type="dxa"/>
          </w:tcPr>
          <w:p w14:paraId="223FA9B9" w14:textId="3E06853E" w:rsidR="00FA649A" w:rsidRDefault="00FA649A" w:rsidP="0033262B">
            <w:pPr>
              <w:pStyle w:val="BodyText"/>
              <w:spacing w:before="60" w:after="60" w:line="240" w:lineRule="auto"/>
            </w:pPr>
            <w:r>
              <w:t>Improvement</w:t>
            </w:r>
          </w:p>
        </w:tc>
        <w:tc>
          <w:tcPr>
            <w:tcW w:w="7796" w:type="dxa"/>
          </w:tcPr>
          <w:p w14:paraId="0ED56A87" w14:textId="77777777" w:rsidR="00FA649A" w:rsidRPr="0018565A" w:rsidRDefault="00FA649A" w:rsidP="0033262B">
            <w:pPr>
              <w:pStyle w:val="Bullet1"/>
              <w:spacing w:before="60" w:after="60" w:line="240" w:lineRule="auto"/>
            </w:pPr>
            <w:r w:rsidRPr="0018565A">
              <w:t>Reacting to non-conformities and taking corrective actions</w:t>
            </w:r>
          </w:p>
          <w:p w14:paraId="2C647551" w14:textId="220BF2E4" w:rsidR="00FA649A" w:rsidRPr="0018565A" w:rsidRDefault="00FA649A" w:rsidP="0033262B">
            <w:pPr>
              <w:pStyle w:val="Bullet1"/>
              <w:spacing w:before="60" w:after="60" w:line="240" w:lineRule="auto"/>
            </w:pPr>
            <w:r w:rsidRPr="0018565A">
              <w:t xml:space="preserve">Continually improving the </w:t>
            </w:r>
            <w:del w:id="47" w:author="Abercrombie, Kerrie" w:date="2021-03-26T11:01:00Z">
              <w:r w:rsidRPr="0018565A" w:rsidDel="009049C8">
                <w:delText>EOMS</w:delText>
              </w:r>
            </w:del>
            <w:ins w:id="48" w:author="Abercrombie, Kerrie" w:date="2021-03-26T11:01:00Z">
              <w:r w:rsidR="009049C8">
                <w:t>management system</w:t>
              </w:r>
            </w:ins>
          </w:p>
          <w:p w14:paraId="7F5EDC2B" w14:textId="2C786490" w:rsidR="00FA649A" w:rsidRPr="0018565A" w:rsidRDefault="00FA649A" w:rsidP="0033262B">
            <w:pPr>
              <w:pStyle w:val="Bullet1"/>
              <w:spacing w:before="60" w:after="60" w:line="240" w:lineRule="auto"/>
            </w:pPr>
            <w:r w:rsidRPr="0018565A">
              <w:t>Determining opportunities for improvement</w:t>
            </w:r>
          </w:p>
        </w:tc>
      </w:tr>
    </w:tbl>
    <w:p w14:paraId="3358FD10" w14:textId="18E88DC5" w:rsidR="00203754" w:rsidRDefault="00203754" w:rsidP="00AE196F">
      <w:pPr>
        <w:pStyle w:val="BodyText"/>
      </w:pPr>
    </w:p>
    <w:p w14:paraId="3BF7B89A" w14:textId="5FDD54ED" w:rsidR="00A619CB" w:rsidRDefault="00A619CB" w:rsidP="00F443E1">
      <w:pPr>
        <w:pStyle w:val="Heading2"/>
      </w:pPr>
      <w:bookmarkStart w:id="49" w:name="_Toc60928691"/>
      <w:bookmarkStart w:id="50" w:name="_Toc60928692"/>
      <w:bookmarkStart w:id="51" w:name="_Toc67659888"/>
      <w:bookmarkEnd w:id="49"/>
      <w:bookmarkEnd w:id="50"/>
      <w:r>
        <w:t>CONSIDERATIONS</w:t>
      </w:r>
      <w:bookmarkEnd w:id="51"/>
    </w:p>
    <w:p w14:paraId="4E0A1D91" w14:textId="77777777" w:rsidR="00692476" w:rsidRPr="0046463C" w:rsidRDefault="00692476" w:rsidP="0033262B">
      <w:pPr>
        <w:pStyle w:val="Heading2separationline"/>
      </w:pPr>
    </w:p>
    <w:p w14:paraId="5143FCC9" w14:textId="503CEE51" w:rsidR="00692476" w:rsidRDefault="00A619CB" w:rsidP="0033262B">
      <w:pPr>
        <w:pStyle w:val="Heading3"/>
      </w:pPr>
      <w:r>
        <w:t xml:space="preserve"> </w:t>
      </w:r>
      <w:bookmarkStart w:id="52" w:name="_Toc67659889"/>
      <w:r w:rsidR="0033262B">
        <w:t>Recogni</w:t>
      </w:r>
      <w:r w:rsidR="00470ABA">
        <w:t>t</w:t>
      </w:r>
      <w:r w:rsidR="00692476">
        <w:t>i</w:t>
      </w:r>
      <w:r w:rsidR="00470ABA">
        <w:t>on of</w:t>
      </w:r>
      <w:r w:rsidR="00692476">
        <w:t xml:space="preserve"> quality </w:t>
      </w:r>
      <w:r w:rsidR="00ED720D">
        <w:t>management systems</w:t>
      </w:r>
      <w:bookmarkEnd w:id="52"/>
    </w:p>
    <w:p w14:paraId="0D4568EA" w14:textId="6D51FD0A" w:rsidR="00692476" w:rsidRPr="0033262B" w:rsidRDefault="00692476" w:rsidP="00692476">
      <w:pPr>
        <w:pStyle w:val="BodyText"/>
      </w:pPr>
      <w:r w:rsidRPr="0033262B">
        <w:t xml:space="preserve">Where a </w:t>
      </w:r>
      <w:r w:rsidR="00857C7D">
        <w:t>c</w:t>
      </w:r>
      <w:r w:rsidRPr="0033262B">
        <w:t xml:space="preserve">ompetent </w:t>
      </w:r>
      <w:r w:rsidR="00857C7D">
        <w:t>a</w:t>
      </w:r>
      <w:r w:rsidRPr="0033262B">
        <w:t xml:space="preserve">uthority </w:t>
      </w:r>
      <w:r w:rsidR="00857C7D">
        <w:t>has</w:t>
      </w:r>
      <w:r w:rsidRPr="0033262B">
        <w:t xml:space="preserve"> assessed that a </w:t>
      </w:r>
      <w:r w:rsidR="00BE64AA">
        <w:t>training organization</w:t>
      </w:r>
      <w:r w:rsidRPr="0033262B">
        <w:t xml:space="preserve"> has quality </w:t>
      </w:r>
      <w:r w:rsidR="00380901">
        <w:t xml:space="preserve">a </w:t>
      </w:r>
      <w:r w:rsidR="00ED720D">
        <w:t xml:space="preserve">management </w:t>
      </w:r>
      <w:r w:rsidR="008E4BDB">
        <w:t>system</w:t>
      </w:r>
      <w:r w:rsidR="008E4BDB" w:rsidRPr="0033262B">
        <w:t xml:space="preserve"> </w:t>
      </w:r>
      <w:r w:rsidRPr="0033262B">
        <w:t>in place to deliver STCW courses</w:t>
      </w:r>
      <w:r w:rsidR="005B6E8E">
        <w:t xml:space="preserve"> or other formally recognized education programmes</w:t>
      </w:r>
      <w:r w:rsidRPr="0033262B">
        <w:t xml:space="preserve">, </w:t>
      </w:r>
      <w:r w:rsidR="00857C7D">
        <w:t xml:space="preserve">the </w:t>
      </w:r>
      <w:r w:rsidRPr="0033262B">
        <w:t>authorit</w:t>
      </w:r>
      <w:r w:rsidR="00857C7D">
        <w:t>y</w:t>
      </w:r>
      <w:r w:rsidRPr="0033262B">
        <w:t xml:space="preserve"> ma</w:t>
      </w:r>
      <w:r w:rsidR="00857C7D">
        <w:t>y</w:t>
      </w:r>
      <w:r w:rsidRPr="0033262B">
        <w:t xml:space="preserve"> take this into account when assessing compliance with IALA </w:t>
      </w:r>
      <w:r w:rsidR="00ED720D">
        <w:t>S</w:t>
      </w:r>
      <w:r w:rsidR="00ED720D" w:rsidRPr="0033262B">
        <w:t>tandard</w:t>
      </w:r>
      <w:r w:rsidR="00ED720D">
        <w:t xml:space="preserve"> </w:t>
      </w:r>
      <w:r w:rsidRPr="0033262B">
        <w:t xml:space="preserve">1050 to accredit a </w:t>
      </w:r>
      <w:r w:rsidR="00BE64AA">
        <w:t>training organization</w:t>
      </w:r>
      <w:r w:rsidRPr="0033262B">
        <w:t>.</w:t>
      </w:r>
    </w:p>
    <w:p w14:paraId="41F6F5B6" w14:textId="0F1737BF" w:rsidR="00A619CB" w:rsidRDefault="00A619CB" w:rsidP="00A619CB">
      <w:pPr>
        <w:pStyle w:val="Heading3"/>
      </w:pPr>
      <w:bookmarkStart w:id="53" w:name="_Toc67659890"/>
      <w:r>
        <w:t>W</w:t>
      </w:r>
      <w:r w:rsidR="00D2568C">
        <w:t>here a competent authority operates a training organi</w:t>
      </w:r>
      <w:r w:rsidR="00D368D4">
        <w:t>z</w:t>
      </w:r>
      <w:r w:rsidR="00D2568C">
        <w:t>ation</w:t>
      </w:r>
      <w:bookmarkEnd w:id="53"/>
      <w:r>
        <w:t xml:space="preserve"> </w:t>
      </w:r>
    </w:p>
    <w:p w14:paraId="45B51600" w14:textId="670B0B40" w:rsidR="00D000A0" w:rsidRPr="00C87469" w:rsidRDefault="00D000A0" w:rsidP="00A619CB">
      <w:pPr>
        <w:pStyle w:val="BodyText"/>
      </w:pPr>
      <w:r w:rsidRPr="00996E53">
        <w:t xml:space="preserve">Where a competent authority also operates a training organization, measures should be implemented to ensure that the process of accreditation and approval is sufficiently independent and conducted by auditors who do not have a routine connection with the management </w:t>
      </w:r>
      <w:r w:rsidRPr="00C87469">
        <w:t xml:space="preserve">and operation of the training organization. </w:t>
      </w:r>
    </w:p>
    <w:p w14:paraId="57DDF4E3" w14:textId="18F538A1" w:rsidR="00A619CB" w:rsidRDefault="00996E53" w:rsidP="00A619CB">
      <w:pPr>
        <w:pStyle w:val="BodyText"/>
      </w:pPr>
      <w:r w:rsidRPr="00C87469">
        <w:t xml:space="preserve">The competent authority may consider the use of a </w:t>
      </w:r>
      <w:r w:rsidR="00AB19CF" w:rsidRPr="00C87469">
        <w:t xml:space="preserve">third </w:t>
      </w:r>
      <w:r w:rsidRPr="00C87469">
        <w:t>party organization to conduct or assist in the audit process. Alternatively, t</w:t>
      </w:r>
      <w:r w:rsidR="00D000A0" w:rsidRPr="00C87469">
        <w:t xml:space="preserve">his may </w:t>
      </w:r>
      <w:r w:rsidRPr="00C87469">
        <w:t xml:space="preserve">also </w:t>
      </w:r>
      <w:r w:rsidR="00D000A0" w:rsidRPr="00C87469">
        <w:t>be achieved by ensuring that the audit</w:t>
      </w:r>
      <w:r w:rsidR="00D000A0" w:rsidRPr="00996E53">
        <w:t xml:space="preserve"> team are appointed from different departments within the competent authority. </w:t>
      </w:r>
    </w:p>
    <w:p w14:paraId="218B5B4E" w14:textId="2D702221" w:rsidR="00E218DB" w:rsidRDefault="00356475" w:rsidP="00C32A3D">
      <w:pPr>
        <w:pStyle w:val="Heading1"/>
      </w:pPr>
      <w:bookmarkStart w:id="54" w:name="_Toc67659891"/>
      <w:r w:rsidRPr="00CC4CB9">
        <w:t xml:space="preserve">APPROVAL </w:t>
      </w:r>
      <w:r w:rsidR="00E3722A">
        <w:t>OF MODEL CO</w:t>
      </w:r>
      <w:r w:rsidR="0076156C">
        <w:t>URSES</w:t>
      </w:r>
      <w:bookmarkEnd w:id="54"/>
      <w:r w:rsidRPr="00CC4CB9">
        <w:t xml:space="preserve"> </w:t>
      </w:r>
    </w:p>
    <w:p w14:paraId="4CF492B7" w14:textId="77777777" w:rsidR="00CC4CB9" w:rsidRPr="00CC4CB9" w:rsidRDefault="00CC4CB9" w:rsidP="00CC4CB9">
      <w:pPr>
        <w:pStyle w:val="Heading1separatationline"/>
      </w:pPr>
    </w:p>
    <w:p w14:paraId="1CA92ECC" w14:textId="0E74514D" w:rsidR="001538BE" w:rsidRDefault="00074BA9" w:rsidP="009D15F2">
      <w:pPr>
        <w:pStyle w:val="BodyText"/>
      </w:pPr>
      <w:r>
        <w:t>IALA Model Courses are documents which define the level of training and knowledge needed to reach levels of competence defined by IALA.</w:t>
      </w:r>
      <w:r w:rsidRPr="00813E95">
        <w:t xml:space="preserve"> </w:t>
      </w:r>
      <w:r w:rsidR="008A3567">
        <w:t xml:space="preserve"> </w:t>
      </w:r>
    </w:p>
    <w:p w14:paraId="3C48AB24" w14:textId="7563E4E5" w:rsidR="009D15F2" w:rsidRDefault="00470ABA" w:rsidP="00470ABA">
      <w:pPr>
        <w:pStyle w:val="BodyText"/>
      </w:pPr>
      <w:r w:rsidRPr="00831DF0">
        <w:lastRenderedPageBreak/>
        <w:t xml:space="preserve">Approval </w:t>
      </w:r>
      <w:r w:rsidR="00831DF0" w:rsidRPr="00831DF0">
        <w:t xml:space="preserve">is </w:t>
      </w:r>
      <w:r w:rsidR="00857C7D" w:rsidRPr="00831DF0">
        <w:t>the</w:t>
      </w:r>
      <w:r w:rsidRPr="00831DF0">
        <w:t xml:space="preserve"> formal </w:t>
      </w:r>
      <w:r w:rsidR="00857C7D" w:rsidRPr="00831DF0">
        <w:t>endorsement</w:t>
      </w:r>
      <w:r w:rsidRPr="00831DF0">
        <w:t xml:space="preserve"> by the competent authority that a </w:t>
      </w:r>
      <w:r w:rsidR="00BE64AA" w:rsidRPr="00831DF0">
        <w:t>training organization</w:t>
      </w:r>
      <w:r w:rsidRPr="00831DF0">
        <w:t xml:space="preserve"> meets the standards specified in an IALA model course for its implementation, delivery and assessment.</w:t>
      </w:r>
      <w:r w:rsidRPr="009A4B1A">
        <w:t xml:space="preserve"> </w:t>
      </w:r>
      <w:r>
        <w:t xml:space="preserve"> </w:t>
      </w:r>
    </w:p>
    <w:p w14:paraId="34E12090" w14:textId="49A84853" w:rsidR="00857C7D" w:rsidRDefault="00857C7D" w:rsidP="00470ABA">
      <w:pPr>
        <w:pStyle w:val="BodyText"/>
      </w:pPr>
      <w:r>
        <w:t xml:space="preserve">Model courses described in section 2 </w:t>
      </w:r>
      <w:r w:rsidR="00D2568C">
        <w:t xml:space="preserve">(Purpose of Guideline) </w:t>
      </w:r>
      <w:r>
        <w:t>above</w:t>
      </w:r>
      <w:r w:rsidR="00D2568C">
        <w:t xml:space="preserve"> </w:t>
      </w:r>
      <w:r>
        <w:t>should be approved by the competent authority</w:t>
      </w:r>
      <w:r w:rsidR="00FB719F">
        <w:t xml:space="preserve"> </w:t>
      </w:r>
      <w:r w:rsidR="00FB719F" w:rsidRPr="00996E53">
        <w:t xml:space="preserve">(or a </w:t>
      </w:r>
      <w:r w:rsidR="00FB719F" w:rsidRPr="00831DF0">
        <w:t>delegated third party of the</w:t>
      </w:r>
      <w:r w:rsidR="00FB719F" w:rsidRPr="00996E53">
        <w:t xml:space="preserve"> competent authority)</w:t>
      </w:r>
      <w:r w:rsidRPr="00996E53">
        <w:t>.</w:t>
      </w:r>
    </w:p>
    <w:p w14:paraId="0A406EB3" w14:textId="135B73EC" w:rsidR="005563C5" w:rsidRDefault="005563C5" w:rsidP="00351036">
      <w:pPr>
        <w:pStyle w:val="BodyText"/>
      </w:pPr>
      <w:r>
        <w:t xml:space="preserve">Competent authorities should prepare compliance matrices for </w:t>
      </w:r>
      <w:r w:rsidRPr="005A177E">
        <w:t>each IALA model course</w:t>
      </w:r>
      <w:r>
        <w:t xml:space="preserve"> being </w:t>
      </w:r>
      <w:r w:rsidR="001E62AF">
        <w:t>approved</w:t>
      </w:r>
      <w:r>
        <w:t xml:space="preserve">.  The approval </w:t>
      </w:r>
      <w:r w:rsidR="00475141">
        <w:t>process</w:t>
      </w:r>
      <w:r>
        <w:t xml:space="preserve"> involves the training organi</w:t>
      </w:r>
      <w:r w:rsidR="002D6475">
        <w:t>z</w:t>
      </w:r>
      <w:r>
        <w:t xml:space="preserve">ation demonstrating </w:t>
      </w:r>
      <w:r w:rsidR="00470E28">
        <w:t>compliance</w:t>
      </w:r>
      <w:r>
        <w:t xml:space="preserve"> with</w:t>
      </w:r>
      <w:r w:rsidR="00470E28">
        <w:t xml:space="preserve"> two core areas</w:t>
      </w:r>
      <w:r>
        <w:t>:</w:t>
      </w:r>
    </w:p>
    <w:p w14:paraId="55C45F09" w14:textId="7826A9A7" w:rsidR="00475141" w:rsidRDefault="006A0965" w:rsidP="005563C5">
      <w:pPr>
        <w:pStyle w:val="BodyText"/>
        <w:numPr>
          <w:ilvl w:val="0"/>
          <w:numId w:val="84"/>
        </w:numPr>
      </w:pPr>
      <w:r>
        <w:t>t</w:t>
      </w:r>
      <w:r w:rsidR="00475141">
        <w:t>he operational</w:t>
      </w:r>
      <w:r w:rsidR="005563C5">
        <w:t xml:space="preserve"> elements associated with the implementation, delivery and assessment </w:t>
      </w:r>
      <w:r w:rsidR="00470E28">
        <w:t xml:space="preserve">of a model course have been </w:t>
      </w:r>
      <w:r w:rsidR="00475141">
        <w:t>addressed</w:t>
      </w:r>
      <w:r>
        <w:t>;</w:t>
      </w:r>
      <w:r w:rsidR="00475141">
        <w:t xml:space="preserve"> and </w:t>
      </w:r>
    </w:p>
    <w:p w14:paraId="11802EEC" w14:textId="1B2C0C70" w:rsidR="005563C5" w:rsidRDefault="006A0965" w:rsidP="005563C5">
      <w:pPr>
        <w:pStyle w:val="BodyText"/>
        <w:numPr>
          <w:ilvl w:val="0"/>
          <w:numId w:val="84"/>
        </w:numPr>
      </w:pPr>
      <w:proofErr w:type="gramStart"/>
      <w:r>
        <w:t>t</w:t>
      </w:r>
      <w:r w:rsidR="00475141">
        <w:t>he</w:t>
      </w:r>
      <w:proofErr w:type="gramEnd"/>
      <w:r w:rsidR="00475141">
        <w:t xml:space="preserve"> model course subject elements have been satisfactorily covered</w:t>
      </w:r>
      <w:r w:rsidR="000F47C1">
        <w:t xml:space="preserve"> through the development of an appropriate curriculum supported by relevant learning resources and facilities</w:t>
      </w:r>
      <w:r w:rsidR="00470E28">
        <w:t>.</w:t>
      </w:r>
    </w:p>
    <w:p w14:paraId="37050054" w14:textId="280B82C9" w:rsidR="00470E28" w:rsidRDefault="00470E28" w:rsidP="00351036">
      <w:pPr>
        <w:pStyle w:val="BodyText"/>
      </w:pPr>
      <w:r w:rsidRPr="00566B22">
        <w:t>At a minimum all subject elements specified in the model course should be covered in order for a course to be approved in accordance with this Guideline.  The training organization may give consideration to including additional subject elements, for example, due to national requirements or tailoring the course for the student intake.</w:t>
      </w:r>
      <w:r>
        <w:t xml:space="preserve">   </w:t>
      </w:r>
    </w:p>
    <w:p w14:paraId="0B15CC67" w14:textId="372592D7" w:rsidR="00351036" w:rsidRDefault="007C10F0" w:rsidP="00351036">
      <w:pPr>
        <w:pStyle w:val="BodyText"/>
      </w:pPr>
      <w:r>
        <w:t xml:space="preserve">The </w:t>
      </w:r>
      <w:r w:rsidR="00BE64AA">
        <w:t>training organization</w:t>
      </w:r>
      <w:r w:rsidR="0018565A">
        <w:t xml:space="preserve"> should </w:t>
      </w:r>
      <w:r w:rsidR="008866C1">
        <w:t>also</w:t>
      </w:r>
      <w:r w:rsidR="00E93544">
        <w:t xml:space="preserve"> </w:t>
      </w:r>
      <w:r w:rsidR="0018565A">
        <w:t xml:space="preserve">provide </w:t>
      </w:r>
      <w:r w:rsidR="00F252BC">
        <w:t xml:space="preserve">supporting </w:t>
      </w:r>
      <w:r>
        <w:t xml:space="preserve">information </w:t>
      </w:r>
      <w:r w:rsidR="00E93544">
        <w:t>o</w:t>
      </w:r>
      <w:r>
        <w:t>n the following</w:t>
      </w:r>
      <w:r w:rsidR="000F47C1">
        <w:t xml:space="preserve"> which </w:t>
      </w:r>
      <w:r w:rsidR="00E36F8A">
        <w:t>is to</w:t>
      </w:r>
      <w:r w:rsidR="000F47C1">
        <w:t xml:space="preserve"> be reviewed by the competent authority during the audit process</w:t>
      </w:r>
      <w:r>
        <w:t xml:space="preserve">: </w:t>
      </w:r>
    </w:p>
    <w:p w14:paraId="69295A8A" w14:textId="5E08E709" w:rsidR="00B83DA2" w:rsidRDefault="00D2568C" w:rsidP="00F443E1">
      <w:pPr>
        <w:pStyle w:val="Heading2"/>
      </w:pPr>
      <w:bookmarkStart w:id="55" w:name="_Toc67659892"/>
      <w:r>
        <w:t>ENTRY STANDARDS</w:t>
      </w:r>
      <w:bookmarkEnd w:id="55"/>
    </w:p>
    <w:p w14:paraId="256026BD" w14:textId="77777777" w:rsidR="003B70EC" w:rsidRPr="003B70EC" w:rsidRDefault="003B70EC" w:rsidP="003B70EC">
      <w:pPr>
        <w:pStyle w:val="Heading2separationline"/>
      </w:pPr>
    </w:p>
    <w:p w14:paraId="2390CA4B" w14:textId="0E7B6626" w:rsidR="001A69EB" w:rsidRPr="00566B22" w:rsidRDefault="001A69EB" w:rsidP="00B83DA2">
      <w:pPr>
        <w:pStyle w:val="BodyText"/>
      </w:pPr>
      <w:r w:rsidRPr="00566B22">
        <w:t xml:space="preserve">The training organization should take into account the pre-requisites specified for that model course, and give consideration depending on the student intake to identifying any additional </w:t>
      </w:r>
      <w:r w:rsidR="00566B22">
        <w:t xml:space="preserve">relevant </w:t>
      </w:r>
      <w:r w:rsidRPr="00566B22">
        <w:t xml:space="preserve">entry requirements.  </w:t>
      </w:r>
    </w:p>
    <w:p w14:paraId="1B61FC2C" w14:textId="271C8766" w:rsidR="001A69EB" w:rsidRPr="00566B22" w:rsidRDefault="001A69EB" w:rsidP="00B83DA2">
      <w:pPr>
        <w:pStyle w:val="BodyText"/>
      </w:pPr>
      <w:r w:rsidRPr="00566B22">
        <w:t>The entry standards set by the training org</w:t>
      </w:r>
      <w:r w:rsidR="00C848B2">
        <w:t>aniz</w:t>
      </w:r>
      <w:r w:rsidRPr="00566B22">
        <w:t xml:space="preserve">ation should be documented. </w:t>
      </w:r>
    </w:p>
    <w:p w14:paraId="110B2B44" w14:textId="77777777" w:rsidR="00E04B31" w:rsidRPr="00566B22" w:rsidRDefault="00DD6AB7" w:rsidP="00F443E1">
      <w:pPr>
        <w:pStyle w:val="Heading2"/>
      </w:pPr>
      <w:r w:rsidRPr="00566B22">
        <w:t xml:space="preserve"> </w:t>
      </w:r>
      <w:bookmarkStart w:id="56" w:name="_Toc67659893"/>
      <w:r w:rsidR="00E04B31" w:rsidRPr="00566B22">
        <w:t>RECOGNITION OF PRIOR LEARNING</w:t>
      </w:r>
      <w:bookmarkEnd w:id="56"/>
    </w:p>
    <w:p w14:paraId="748786D9" w14:textId="77777777" w:rsidR="00E04B31" w:rsidRPr="00566B22" w:rsidRDefault="00E04B31" w:rsidP="00E04B31">
      <w:pPr>
        <w:pStyle w:val="Heading2separationline"/>
      </w:pPr>
    </w:p>
    <w:p w14:paraId="5E1E2D70" w14:textId="276B13F0" w:rsidR="00E418CD" w:rsidRDefault="00E418CD" w:rsidP="00B83DA2">
      <w:pPr>
        <w:pStyle w:val="BodyText"/>
      </w:pPr>
      <w:r w:rsidRPr="00566B22">
        <w:t xml:space="preserve">The training organization should have a framework in place to </w:t>
      </w:r>
      <w:r w:rsidR="00E36F8A">
        <w:t>recognise</w:t>
      </w:r>
      <w:r w:rsidR="00E36F8A" w:rsidRPr="00566B22">
        <w:t xml:space="preserve"> relevant prior learning </w:t>
      </w:r>
      <w:r w:rsidR="00E36F8A">
        <w:t xml:space="preserve">in terms of </w:t>
      </w:r>
      <w:r w:rsidR="00E36F8A" w:rsidRPr="00566B22">
        <w:t>assess</w:t>
      </w:r>
      <w:r w:rsidR="00E36F8A">
        <w:t>ing</w:t>
      </w:r>
      <w:r w:rsidR="00E36F8A" w:rsidRPr="00566B22">
        <w:t xml:space="preserve"> and </w:t>
      </w:r>
      <w:r w:rsidR="00E36F8A">
        <w:t>recording the outcomes</w:t>
      </w:r>
      <w:r w:rsidRPr="00566B22">
        <w:t>.</w:t>
      </w:r>
      <w:r w:rsidRPr="00E04B31">
        <w:t xml:space="preserve"> </w:t>
      </w:r>
    </w:p>
    <w:tbl>
      <w:tblPr>
        <w:tblStyle w:val="TableGrid"/>
        <w:tblW w:w="0" w:type="auto"/>
        <w:shd w:val="clear" w:color="auto" w:fill="C2F9FF" w:themeFill="accent4" w:themeFillTint="33"/>
        <w:tblLook w:val="04A0" w:firstRow="1" w:lastRow="0" w:firstColumn="1" w:lastColumn="0" w:noHBand="0" w:noVBand="1"/>
      </w:tblPr>
      <w:tblGrid>
        <w:gridCol w:w="10195"/>
      </w:tblGrid>
      <w:tr w:rsidR="007D6D4C" w14:paraId="7AE93B3B" w14:textId="77777777" w:rsidTr="00462748">
        <w:tc>
          <w:tcPr>
            <w:tcW w:w="10195" w:type="dxa"/>
            <w:shd w:val="clear" w:color="auto" w:fill="C2F9FF" w:themeFill="accent4" w:themeFillTint="33"/>
          </w:tcPr>
          <w:p w14:paraId="5253FBA1" w14:textId="0CC8EB87" w:rsidR="007D6D4C" w:rsidRDefault="00056124" w:rsidP="002C24F5">
            <w:pPr>
              <w:pStyle w:val="BodyText"/>
            </w:pPr>
            <w:r w:rsidRPr="00D47BC0" w:rsidDel="00EC2854">
              <w:rPr>
                <w:i/>
              </w:rPr>
              <w:t xml:space="preserve">IALA Guideline 1017 - </w:t>
            </w:r>
            <w:r w:rsidRPr="00C848B2" w:rsidDel="00EC2854">
              <w:rPr>
                <w:i/>
              </w:rPr>
              <w:t xml:space="preserve">Assessment of </w:t>
            </w:r>
            <w:r w:rsidR="002C24F5" w:rsidRPr="00C848B2">
              <w:rPr>
                <w:i/>
              </w:rPr>
              <w:t>prior learning exemptions for VTS model courses</w:t>
            </w:r>
            <w:r w:rsidDel="00EC2854">
              <w:rPr>
                <w:i/>
              </w:rPr>
              <w:t xml:space="preserve"> </w:t>
            </w:r>
            <w:r w:rsidRPr="00D47BC0" w:rsidDel="00EC2854">
              <w:t xml:space="preserve">provides further guidance on the </w:t>
            </w:r>
            <w:r w:rsidDel="00EC2854">
              <w:t xml:space="preserve">assessment and </w:t>
            </w:r>
            <w:r w:rsidRPr="00D47BC0" w:rsidDel="00EC2854">
              <w:t>recognition of prior learning.</w:t>
            </w:r>
          </w:p>
        </w:tc>
      </w:tr>
    </w:tbl>
    <w:p w14:paraId="0948278B" w14:textId="6925DE6B" w:rsidR="007D6D4C" w:rsidRDefault="007D6D4C" w:rsidP="00B83DA2">
      <w:pPr>
        <w:pStyle w:val="BodyText"/>
      </w:pPr>
    </w:p>
    <w:p w14:paraId="6EB91EEC" w14:textId="77777777" w:rsidR="00AB19CF" w:rsidRDefault="00AB19CF" w:rsidP="00F443E1">
      <w:pPr>
        <w:pStyle w:val="Heading2"/>
      </w:pPr>
      <w:bookmarkStart w:id="57" w:name="_Toc67659894"/>
      <w:r>
        <w:t>COURSE CURRICULUM</w:t>
      </w:r>
      <w:bookmarkEnd w:id="57"/>
    </w:p>
    <w:p w14:paraId="4EE437B9" w14:textId="77777777" w:rsidR="00AB19CF" w:rsidRDefault="00AB19CF" w:rsidP="00AB19CF">
      <w:pPr>
        <w:pStyle w:val="Heading2separationline"/>
      </w:pPr>
    </w:p>
    <w:p w14:paraId="243A94F1" w14:textId="77777777" w:rsidR="00AB19CF" w:rsidRDefault="00AB19CF" w:rsidP="00AB19CF">
      <w:pPr>
        <w:pStyle w:val="BodyText"/>
      </w:pPr>
      <w:r>
        <w:t>Course curriculums and detailed lesson plans should be prepared based on the relevant IALA model course, giving consideration to:</w:t>
      </w:r>
    </w:p>
    <w:p w14:paraId="7670A821" w14:textId="77777777" w:rsidR="00AB19CF" w:rsidRDefault="00AB19CF" w:rsidP="00AB19CF">
      <w:pPr>
        <w:pStyle w:val="Bullet1"/>
        <w:numPr>
          <w:ilvl w:val="0"/>
          <w:numId w:val="63"/>
        </w:numPr>
        <w:ind w:left="709" w:hanging="425"/>
      </w:pPr>
      <w:r>
        <w:t>The methodology of learning and teaching techniques employed to meet the learning outcomes.</w:t>
      </w:r>
    </w:p>
    <w:p w14:paraId="5AEEFE3C" w14:textId="77777777" w:rsidR="00AB19CF" w:rsidRDefault="00AB19CF" w:rsidP="00AB19CF">
      <w:pPr>
        <w:pStyle w:val="Bullet1"/>
        <w:numPr>
          <w:ilvl w:val="0"/>
          <w:numId w:val="63"/>
        </w:numPr>
        <w:ind w:left="709" w:hanging="425"/>
      </w:pPr>
      <w:r>
        <w:t xml:space="preserve">Time spent (e.g. number of hours) and resources allocated to particular </w:t>
      </w:r>
      <w:r w:rsidRPr="00CF1557">
        <w:t>subjects or module elements.</w:t>
      </w:r>
    </w:p>
    <w:p w14:paraId="1D9C3491" w14:textId="77777777" w:rsidR="00AB19CF" w:rsidRDefault="00AB19CF" w:rsidP="00AB19CF">
      <w:pPr>
        <w:pStyle w:val="Bullet1"/>
        <w:numPr>
          <w:ilvl w:val="0"/>
          <w:numId w:val="63"/>
        </w:numPr>
        <w:ind w:left="709" w:hanging="425"/>
      </w:pPr>
      <w:r>
        <w:t>Total course duration (if the proposed teaching hours differ greatly from the nominal hours given in the model course, the methodology to achieve the objectives is to be substantiated).</w:t>
      </w:r>
    </w:p>
    <w:p w14:paraId="33D48345" w14:textId="60E97B86" w:rsidR="00B83DA2" w:rsidRDefault="00D2568C" w:rsidP="00F443E1">
      <w:pPr>
        <w:pStyle w:val="Heading2"/>
      </w:pPr>
      <w:bookmarkStart w:id="58" w:name="_Toc67659895"/>
      <w:r w:rsidRPr="00CC4CB9">
        <w:t>CONDUCT OF TRAINING</w:t>
      </w:r>
      <w:bookmarkEnd w:id="58"/>
    </w:p>
    <w:p w14:paraId="29B2E71E" w14:textId="77777777" w:rsidR="003B70EC" w:rsidRPr="003B70EC" w:rsidRDefault="003B70EC" w:rsidP="003B70EC">
      <w:pPr>
        <w:pStyle w:val="Heading2separationline"/>
      </w:pPr>
    </w:p>
    <w:p w14:paraId="3C61690F" w14:textId="1D66CA11" w:rsidR="00916F19" w:rsidRDefault="00FA5BF1" w:rsidP="00B83DA2">
      <w:pPr>
        <w:pStyle w:val="BodyText"/>
      </w:pPr>
      <w:r>
        <w:t>Consideration should be given to how the course is delivered such as the training methods and materials, and the facilities and equipment used.</w:t>
      </w:r>
      <w:r w:rsidR="003738E6">
        <w:t xml:space="preserve"> </w:t>
      </w:r>
    </w:p>
    <w:p w14:paraId="3E72BA64" w14:textId="77777777" w:rsidR="00D70729" w:rsidRDefault="00D70729" w:rsidP="00D70729">
      <w:pPr>
        <w:pStyle w:val="Heading3"/>
      </w:pPr>
      <w:bookmarkStart w:id="59" w:name="_Toc59099216"/>
      <w:bookmarkStart w:id="60" w:name="_Toc61452099"/>
      <w:bookmarkStart w:id="61" w:name="_Toc67659896"/>
      <w:r>
        <w:t>Training methods and materials</w:t>
      </w:r>
      <w:bookmarkEnd w:id="61"/>
    </w:p>
    <w:bookmarkEnd w:id="59"/>
    <w:bookmarkEnd w:id="60"/>
    <w:p w14:paraId="4DA196FE" w14:textId="368FDD67" w:rsidR="00B83DA2" w:rsidRDefault="006D155A" w:rsidP="001A4691">
      <w:pPr>
        <w:pStyle w:val="Bullet1"/>
      </w:pPr>
      <w:r>
        <w:t>T</w:t>
      </w:r>
      <w:r w:rsidR="00B83DA2">
        <w:t xml:space="preserve">he </w:t>
      </w:r>
      <w:r w:rsidR="00BE64AA">
        <w:t>training organization</w:t>
      </w:r>
      <w:r w:rsidR="00B83DA2">
        <w:t xml:space="preserve"> is to determine the number of s</w:t>
      </w:r>
      <w:r w:rsidR="001A4691">
        <w:t xml:space="preserve">tudents enrolled on the </w:t>
      </w:r>
      <w:r w:rsidR="00D7349A">
        <w:t xml:space="preserve">course </w:t>
      </w:r>
      <w:r w:rsidR="00DB230E">
        <w:t xml:space="preserve">and </w:t>
      </w:r>
      <w:r w:rsidR="00747D98">
        <w:t xml:space="preserve">provide information on </w:t>
      </w:r>
      <w:r w:rsidR="00DB230E">
        <w:t>the student/staff ratio</w:t>
      </w:r>
      <w:r w:rsidR="00B83DA2">
        <w:t>.</w:t>
      </w:r>
    </w:p>
    <w:p w14:paraId="1378E2B6" w14:textId="63623558" w:rsidR="000F47C1" w:rsidRDefault="006D155A" w:rsidP="00F252BC">
      <w:pPr>
        <w:pStyle w:val="Bullet1"/>
      </w:pPr>
      <w:r>
        <w:lastRenderedPageBreak/>
        <w:t>T</w:t>
      </w:r>
      <w:r w:rsidR="00462748">
        <w:t>he</w:t>
      </w:r>
      <w:r w:rsidR="0018565A">
        <w:t xml:space="preserve"> </w:t>
      </w:r>
      <w:r w:rsidR="003E4645">
        <w:t xml:space="preserve">student </w:t>
      </w:r>
      <w:r w:rsidR="0018565A">
        <w:t xml:space="preserve">training materials </w:t>
      </w:r>
      <w:r w:rsidR="00F252BC">
        <w:t>(</w:t>
      </w:r>
      <w:r>
        <w:t>e.g.</w:t>
      </w:r>
      <w:r w:rsidR="00F252BC">
        <w:t xml:space="preserve"> notes, presentations and reference documents </w:t>
      </w:r>
      <w:proofErr w:type="spellStart"/>
      <w:r w:rsidR="00F252BC">
        <w:t>etc</w:t>
      </w:r>
      <w:proofErr w:type="spellEnd"/>
      <w:r w:rsidR="00F252BC">
        <w:t xml:space="preserve">) </w:t>
      </w:r>
      <w:r w:rsidR="0018565A">
        <w:t xml:space="preserve">should </w:t>
      </w:r>
      <w:r w:rsidR="00B83DA2">
        <w:t xml:space="preserve">be </w:t>
      </w:r>
      <w:ins w:id="62" w:author="Abercrombie, Kerrie" w:date="2021-03-26T13:51:00Z">
        <w:r w:rsidR="00C3335C">
          <w:t xml:space="preserve">consistent with IALA standards and </w:t>
        </w:r>
      </w:ins>
      <w:r w:rsidR="000F47C1">
        <w:t>up</w:t>
      </w:r>
      <w:r w:rsidR="00C3335C">
        <w:t>-</w:t>
      </w:r>
      <w:r w:rsidR="000F47C1">
        <w:t>to</w:t>
      </w:r>
      <w:r w:rsidR="00C3335C">
        <w:t>-</w:t>
      </w:r>
      <w:r w:rsidR="000F47C1">
        <w:t xml:space="preserve">date taking into account </w:t>
      </w:r>
      <w:del w:id="63" w:author="Abercrombie, Kerrie" w:date="2021-03-26T14:03:00Z">
        <w:r w:rsidR="000F47C1" w:rsidDel="003B2066">
          <w:delText xml:space="preserve">the </w:delText>
        </w:r>
      </w:del>
      <w:del w:id="64" w:author="Abercrombie, Kerrie" w:date="2021-03-26T13:53:00Z">
        <w:r w:rsidR="000F47C1" w:rsidDel="00C3335C">
          <w:delText>latest IALA standards</w:delText>
        </w:r>
      </w:del>
      <w:ins w:id="65" w:author="Abercrombie, Kerrie" w:date="2021-03-26T14:03:00Z">
        <w:r w:rsidR="003B2066">
          <w:t xml:space="preserve">any </w:t>
        </w:r>
      </w:ins>
      <w:ins w:id="66" w:author="Abercrombie, Kerrie" w:date="2021-03-26T13:53:00Z">
        <w:r w:rsidR="00C3335C">
          <w:t>recent changes</w:t>
        </w:r>
      </w:ins>
      <w:r w:rsidR="000F47C1">
        <w:t xml:space="preserve"> and industry developments</w:t>
      </w:r>
      <w:ins w:id="67" w:author="Abercrombie, Kerrie" w:date="2021-03-26T13:54:00Z">
        <w:r w:rsidR="00C3335C">
          <w:t xml:space="preserve">.  These </w:t>
        </w:r>
      </w:ins>
      <w:ins w:id="68" w:author="Abercrombie, Kerrie" w:date="2021-03-26T14:03:00Z">
        <w:r w:rsidR="003B2066">
          <w:t xml:space="preserve">training </w:t>
        </w:r>
      </w:ins>
      <w:ins w:id="69" w:author="Abercrombie, Kerrie" w:date="2021-03-26T13:54:00Z">
        <w:r w:rsidR="00C3335C">
          <w:t xml:space="preserve">materials should be available </w:t>
        </w:r>
      </w:ins>
      <w:ins w:id="70" w:author="Abercrombie, Kerrie" w:date="2021-03-26T13:56:00Z">
        <w:r w:rsidR="00C3335C">
          <w:t>to</w:t>
        </w:r>
      </w:ins>
      <w:ins w:id="71" w:author="Abercrombie, Kerrie" w:date="2021-03-26T13:54:00Z">
        <w:r w:rsidR="00C3335C">
          <w:t xml:space="preserve"> the</w:t>
        </w:r>
      </w:ins>
      <w:ins w:id="72" w:author="Abercrombie, Kerrie" w:date="2021-03-26T13:55:00Z">
        <w:r w:rsidR="00C3335C">
          <w:t xml:space="preserve"> student </w:t>
        </w:r>
      </w:ins>
      <w:ins w:id="73" w:author="Abercrombie, Kerrie" w:date="2021-03-26T13:56:00Z">
        <w:r w:rsidR="00C3335C">
          <w:t>for their</w:t>
        </w:r>
      </w:ins>
      <w:ins w:id="74" w:author="Abercrombie, Kerrie" w:date="2021-03-26T13:54:00Z">
        <w:r w:rsidR="00C3335C">
          <w:t xml:space="preserve"> reference. </w:t>
        </w:r>
      </w:ins>
      <w:del w:id="75" w:author="Abercrombie, Kerrie" w:date="2021-03-26T13:55:00Z">
        <w:r w:rsidR="000F47C1" w:rsidDel="00C3335C">
          <w:delText xml:space="preserve"> and </w:delText>
        </w:r>
        <w:r w:rsidR="00B83DA2" w:rsidDel="00C3335C">
          <w:delText xml:space="preserve">of a suitable quality and </w:delText>
        </w:r>
        <w:r w:rsidR="00B86F8F" w:rsidDel="00C3335C">
          <w:delText>standard</w:delText>
        </w:r>
        <w:r w:rsidR="00B83DA2" w:rsidDel="00C3335C">
          <w:delText xml:space="preserve"> to enable the student to complete the course.</w:delText>
        </w:r>
      </w:del>
      <w:r w:rsidR="00B83DA2">
        <w:t xml:space="preserve"> </w:t>
      </w:r>
    </w:p>
    <w:p w14:paraId="4B2A59F3" w14:textId="07C108BD" w:rsidR="00B83DA2" w:rsidRDefault="00F252BC" w:rsidP="00F252BC">
      <w:pPr>
        <w:pStyle w:val="Bullet1"/>
      </w:pPr>
      <w:r w:rsidRPr="00F252BC">
        <w:t xml:space="preserve">Where e-learning, distance or blended delivery is proposed, </w:t>
      </w:r>
      <w:r w:rsidR="00BE64AA">
        <w:t>training organization</w:t>
      </w:r>
      <w:r w:rsidRPr="00F252BC">
        <w:t xml:space="preserve">s </w:t>
      </w:r>
      <w:r>
        <w:t>should consider the necessary adjustments that may be required</w:t>
      </w:r>
      <w:r w:rsidRPr="00F252BC">
        <w:t>.</w:t>
      </w:r>
    </w:p>
    <w:p w14:paraId="42004223" w14:textId="2738D612" w:rsidR="006D155A" w:rsidRDefault="00E5552D" w:rsidP="006D155A">
      <w:pPr>
        <w:pStyle w:val="Heading3"/>
      </w:pPr>
      <w:bookmarkStart w:id="76" w:name="_Toc67659897"/>
      <w:r>
        <w:t>Facilities and equipment</w:t>
      </w:r>
      <w:bookmarkEnd w:id="76"/>
    </w:p>
    <w:p w14:paraId="7DA4874E" w14:textId="63859A84" w:rsidR="00B83DA2" w:rsidRDefault="006D155A" w:rsidP="001A4691">
      <w:pPr>
        <w:pStyle w:val="Bullet1"/>
      </w:pPr>
      <w:r>
        <w:t>T</w:t>
      </w:r>
      <w:r w:rsidR="00F252BC">
        <w:t>he</w:t>
      </w:r>
      <w:r w:rsidR="00B83DA2">
        <w:t xml:space="preserve"> teaching aids, facilities and equipment students will utilise </w:t>
      </w:r>
      <w:r w:rsidR="0018565A">
        <w:t xml:space="preserve">during </w:t>
      </w:r>
      <w:r w:rsidR="00B83DA2">
        <w:t>the course</w:t>
      </w:r>
      <w:r>
        <w:t xml:space="preserve"> should be of a sufficient standard to ensure quality course delivery and acceptable levels of health and safety</w:t>
      </w:r>
      <w:r w:rsidR="00B83DA2">
        <w:t>.</w:t>
      </w:r>
      <w:r w:rsidR="00056124">
        <w:t xml:space="preserve"> </w:t>
      </w:r>
    </w:p>
    <w:p w14:paraId="4AE94BC4" w14:textId="651FBA6A" w:rsidR="00D70729" w:rsidRDefault="00453CA9" w:rsidP="00462748">
      <w:pPr>
        <w:pStyle w:val="Bullet1"/>
      </w:pPr>
      <w:r>
        <w:t>T</w:t>
      </w:r>
      <w:r w:rsidRPr="00453CA9">
        <w:t xml:space="preserve">he simulation equipment should be </w:t>
      </w:r>
      <w:r>
        <w:t>fit for purpose</w:t>
      </w:r>
      <w:r w:rsidRPr="00453CA9">
        <w:t xml:space="preserve"> to meet the </w:t>
      </w:r>
      <w:r>
        <w:t xml:space="preserve">requirements of the </w:t>
      </w:r>
      <w:r w:rsidRPr="00453CA9">
        <w:t xml:space="preserve">training </w:t>
      </w:r>
      <w:r>
        <w:t xml:space="preserve">course delivered.  </w:t>
      </w:r>
    </w:p>
    <w:tbl>
      <w:tblPr>
        <w:tblStyle w:val="TableGrid"/>
        <w:tblW w:w="0" w:type="auto"/>
        <w:shd w:val="clear" w:color="auto" w:fill="B5E1FF" w:themeFill="accent1" w:themeFillTint="33"/>
        <w:tblLook w:val="04A0" w:firstRow="1" w:lastRow="0" w:firstColumn="1" w:lastColumn="0" w:noHBand="0" w:noVBand="1"/>
      </w:tblPr>
      <w:tblGrid>
        <w:gridCol w:w="10195"/>
      </w:tblGrid>
      <w:tr w:rsidR="00C848B2" w:rsidRPr="00D47BC0" w14:paraId="2488CF6B" w14:textId="77777777" w:rsidTr="00475141">
        <w:tc>
          <w:tcPr>
            <w:tcW w:w="10195" w:type="dxa"/>
            <w:shd w:val="clear" w:color="auto" w:fill="B5E1FF" w:themeFill="accent1" w:themeFillTint="33"/>
          </w:tcPr>
          <w:p w14:paraId="0A597276" w14:textId="77777777" w:rsidR="00C848B2" w:rsidRPr="00D47BC0" w:rsidRDefault="00C848B2" w:rsidP="00475141">
            <w:pPr>
              <w:pStyle w:val="BodyText"/>
              <w:rPr>
                <w:i/>
              </w:rPr>
            </w:pPr>
            <w:bookmarkStart w:id="77" w:name="_Toc66443399"/>
            <w:bookmarkStart w:id="78" w:name="_Toc66443400"/>
            <w:bookmarkEnd w:id="77"/>
            <w:bookmarkEnd w:id="78"/>
            <w:r w:rsidRPr="007A3CCB">
              <w:rPr>
                <w:i/>
              </w:rPr>
              <w:t xml:space="preserve">IALA Guideline 1027 – Simulation in VTS training </w:t>
            </w:r>
            <w:r w:rsidRPr="00FB630E">
              <w:t>contains information</w:t>
            </w:r>
            <w:r w:rsidRPr="00D47BC0">
              <w:t xml:space="preserve"> about the design and implementation of VTS exercises using a simulator.</w:t>
            </w:r>
          </w:p>
        </w:tc>
      </w:tr>
    </w:tbl>
    <w:p w14:paraId="3ECAC453" w14:textId="77777777" w:rsidR="00475141" w:rsidRDefault="00475141" w:rsidP="00475141">
      <w:pPr>
        <w:pStyle w:val="BodyText"/>
      </w:pPr>
      <w:bookmarkStart w:id="79" w:name="_Ref59456513"/>
      <w:bookmarkStart w:id="80" w:name="_Ref59456525"/>
    </w:p>
    <w:p w14:paraId="077E940E" w14:textId="60A1EB3F" w:rsidR="00CC4CB9" w:rsidRDefault="00D2568C" w:rsidP="00F443E1">
      <w:pPr>
        <w:pStyle w:val="Heading2"/>
      </w:pPr>
      <w:bookmarkStart w:id="81" w:name="_Toc67659898"/>
      <w:r>
        <w:t>QUALIFICATIONS OF INSTRUCTORS AND ASSESSORS</w:t>
      </w:r>
      <w:bookmarkEnd w:id="79"/>
      <w:bookmarkEnd w:id="80"/>
      <w:bookmarkEnd w:id="81"/>
    </w:p>
    <w:p w14:paraId="48175D3B" w14:textId="71347860" w:rsidR="00CC4CB9" w:rsidRDefault="00CC4CB9" w:rsidP="00CC4CB9">
      <w:pPr>
        <w:pStyle w:val="Heading2separationline"/>
      </w:pPr>
    </w:p>
    <w:p w14:paraId="14345484" w14:textId="6140077D" w:rsidR="0099717E" w:rsidRDefault="00281709" w:rsidP="002D4889">
      <w:pPr>
        <w:pStyle w:val="BodyText"/>
      </w:pPr>
      <w:r>
        <w:t>The training organi</w:t>
      </w:r>
      <w:r w:rsidR="00D368D4">
        <w:t>z</w:t>
      </w:r>
      <w:r>
        <w:t xml:space="preserve">ation </w:t>
      </w:r>
      <w:r w:rsidR="00D71A68">
        <w:t>should</w:t>
      </w:r>
      <w:r>
        <w:t xml:space="preserve"> </w:t>
      </w:r>
      <w:r w:rsidR="00D71A68">
        <w:t xml:space="preserve">provide information on the </w:t>
      </w:r>
      <w:r>
        <w:t xml:space="preserve">qualifications and experience </w:t>
      </w:r>
      <w:r w:rsidR="00D71A68">
        <w:t xml:space="preserve">of their </w:t>
      </w:r>
      <w:r>
        <w:t>instructors</w:t>
      </w:r>
      <w:r w:rsidR="00D71A68">
        <w:t xml:space="preserve"> and assessors</w:t>
      </w:r>
      <w:r>
        <w:t xml:space="preserve"> delivering</w:t>
      </w:r>
      <w:r w:rsidR="00D71A68">
        <w:t xml:space="preserve"> the IALA</w:t>
      </w:r>
      <w:r>
        <w:t xml:space="preserve"> model courses. </w:t>
      </w:r>
    </w:p>
    <w:p w14:paraId="06DB1440" w14:textId="0D49583C" w:rsidR="00281709" w:rsidRDefault="00D71A68" w:rsidP="002D4889">
      <w:pPr>
        <w:pStyle w:val="BodyText"/>
      </w:pPr>
      <w:r w:rsidRPr="00D71A68">
        <w:t>In determining the acceptability of the qualifications for instructors and assessors consideration should be given to:</w:t>
      </w:r>
    </w:p>
    <w:p w14:paraId="73DB6450" w14:textId="3BC23833" w:rsidR="00D71A68" w:rsidRDefault="00D71A68" w:rsidP="00281709">
      <w:pPr>
        <w:pStyle w:val="BodyText"/>
        <w:numPr>
          <w:ilvl w:val="0"/>
          <w:numId w:val="69"/>
        </w:numPr>
      </w:pPr>
      <w:r>
        <w:t>Ensuring they are appropriately qualified (</w:t>
      </w:r>
      <w:proofErr w:type="spellStart"/>
      <w:r>
        <w:t>eg</w:t>
      </w:r>
      <w:proofErr w:type="spellEnd"/>
      <w:r>
        <w:t xml:space="preserve"> recognised teaching qualifications) and experienced for the training being provided and assessing competenc</w:t>
      </w:r>
      <w:r w:rsidR="00AC51D7">
        <w:t>y</w:t>
      </w:r>
      <w:r w:rsidR="001D05D6">
        <w:t>.</w:t>
      </w:r>
    </w:p>
    <w:p w14:paraId="75FF663C" w14:textId="1D5C3479" w:rsidR="00D71A68" w:rsidRDefault="00D71A68" w:rsidP="00D71A68">
      <w:pPr>
        <w:pStyle w:val="BodyText"/>
        <w:numPr>
          <w:ilvl w:val="0"/>
          <w:numId w:val="69"/>
        </w:numPr>
      </w:pPr>
      <w:r>
        <w:t>Where simulator-based training is conducted, they should be qualified</w:t>
      </w:r>
      <w:r w:rsidRPr="00C7437A">
        <w:t xml:space="preserve"> </w:t>
      </w:r>
      <w:r>
        <w:t xml:space="preserve">at a minimum </w:t>
      </w:r>
      <w:r w:rsidRPr="00C7437A">
        <w:t xml:space="preserve">to </w:t>
      </w:r>
      <w:r>
        <w:t xml:space="preserve">provide simulation activities consistent with </w:t>
      </w:r>
      <w:r w:rsidRPr="00D94159">
        <w:rPr>
          <w:i/>
        </w:rPr>
        <w:t>IALA Guideline 1027 -</w:t>
      </w:r>
      <w:r w:rsidRPr="0018565A">
        <w:t xml:space="preserve"> </w:t>
      </w:r>
      <w:r w:rsidRPr="002D390A">
        <w:rPr>
          <w:i/>
          <w:iCs/>
        </w:rPr>
        <w:t>Simulation in VTS Training</w:t>
      </w:r>
      <w:r>
        <w:t>.</w:t>
      </w:r>
    </w:p>
    <w:p w14:paraId="7555C8B7" w14:textId="7A62906E" w:rsidR="008652F1" w:rsidRDefault="008652F1" w:rsidP="00D71A68">
      <w:pPr>
        <w:pStyle w:val="BodyText"/>
        <w:numPr>
          <w:ilvl w:val="0"/>
          <w:numId w:val="69"/>
        </w:numPr>
      </w:pPr>
      <w:r>
        <w:t xml:space="preserve">Where e-learning, distance or blended delivery is provided, they should have relevant training and experience in the delivery using such methods. </w:t>
      </w:r>
    </w:p>
    <w:p w14:paraId="4BF4C488" w14:textId="2B9477FF" w:rsidR="00BF3BDF" w:rsidRDefault="00475141" w:rsidP="00BF3BDF">
      <w:pPr>
        <w:pStyle w:val="BodyText"/>
      </w:pPr>
      <w:r>
        <w:t>Further, t</w:t>
      </w:r>
      <w:r w:rsidR="00BF3BDF">
        <w:t xml:space="preserve">he competent authority may </w:t>
      </w:r>
      <w:r w:rsidR="00E5552D">
        <w:t>decide</w:t>
      </w:r>
      <w:r w:rsidR="00BF3BDF">
        <w:t xml:space="preserve"> to set minimum qualification standards</w:t>
      </w:r>
      <w:r w:rsidR="00E5552D">
        <w:t xml:space="preserve"> for instructors and assessors</w:t>
      </w:r>
      <w:r w:rsidR="00BF3BDF">
        <w:t xml:space="preserve">. </w:t>
      </w:r>
    </w:p>
    <w:p w14:paraId="454D1E68" w14:textId="0901572B" w:rsidR="00B83DA2" w:rsidRDefault="00D2568C" w:rsidP="00F443E1">
      <w:pPr>
        <w:pStyle w:val="Heading2"/>
      </w:pPr>
      <w:bookmarkStart w:id="82" w:name="_Toc67659899"/>
      <w:r>
        <w:t>STUDENT ASSESSMENT PROCEDURES</w:t>
      </w:r>
      <w:bookmarkEnd w:id="82"/>
    </w:p>
    <w:p w14:paraId="5D27EB9A" w14:textId="21C2901D" w:rsidR="00747D98" w:rsidRDefault="00747D98" w:rsidP="00747D98">
      <w:pPr>
        <w:pStyle w:val="Heading2separationline"/>
      </w:pPr>
    </w:p>
    <w:p w14:paraId="4A20B184" w14:textId="0FC109B0" w:rsidR="00747D98" w:rsidRDefault="004076C1" w:rsidP="00747D98">
      <w:pPr>
        <w:pStyle w:val="BodyText"/>
      </w:pPr>
      <w:r>
        <w:t>The assessment of students should take into consideration</w:t>
      </w:r>
      <w:r w:rsidR="00747D98">
        <w:t>:</w:t>
      </w:r>
    </w:p>
    <w:p w14:paraId="0B35419F" w14:textId="6C0EDCD6" w:rsidR="00433C4E" w:rsidRDefault="00747D98" w:rsidP="002D390A">
      <w:pPr>
        <w:pStyle w:val="BodyText"/>
        <w:numPr>
          <w:ilvl w:val="0"/>
          <w:numId w:val="60"/>
        </w:numPr>
      </w:pPr>
      <w:r>
        <w:t>T</w:t>
      </w:r>
      <w:r w:rsidRPr="00747D98">
        <w:t xml:space="preserve">he assessment </w:t>
      </w:r>
      <w:r w:rsidRPr="00097BC2">
        <w:t>procedures</w:t>
      </w:r>
      <w:r w:rsidRPr="00747D98">
        <w:t xml:space="preserve"> </w:t>
      </w:r>
      <w:r w:rsidR="00097BC2">
        <w:t xml:space="preserve">(for example, </w:t>
      </w:r>
      <w:r w:rsidRPr="00747D98">
        <w:t xml:space="preserve">examination, practical, continuous assessment </w:t>
      </w:r>
      <w:proofErr w:type="spellStart"/>
      <w:r w:rsidRPr="00747D98">
        <w:t>etc</w:t>
      </w:r>
      <w:proofErr w:type="spellEnd"/>
      <w:r w:rsidR="00097BC2">
        <w:t xml:space="preserve">) </w:t>
      </w:r>
      <w:r w:rsidR="00433C4E">
        <w:t xml:space="preserve">carried out </w:t>
      </w:r>
      <w:r w:rsidR="00097BC2">
        <w:t>to satisfy th</w:t>
      </w:r>
      <w:r w:rsidR="00433C4E">
        <w:t>e model course requirements, as well any other national requirements.</w:t>
      </w:r>
    </w:p>
    <w:p w14:paraId="130544FD" w14:textId="328BFAAB" w:rsidR="00097BC2" w:rsidRDefault="00747D98" w:rsidP="002D390A">
      <w:pPr>
        <w:pStyle w:val="BodyText"/>
        <w:numPr>
          <w:ilvl w:val="0"/>
          <w:numId w:val="60"/>
        </w:numPr>
      </w:pPr>
      <w:r w:rsidRPr="00747D98">
        <w:t>Maintenance of student records</w:t>
      </w:r>
      <w:r>
        <w:t xml:space="preserve">.  </w:t>
      </w:r>
      <w:r w:rsidR="00433C4E">
        <w:t>Training results should be recorded and retain</w:t>
      </w:r>
      <w:r w:rsidR="00097BC2">
        <w:t>ed</w:t>
      </w:r>
      <w:r w:rsidR="00433C4E">
        <w:t xml:space="preserve"> as evidence </w:t>
      </w:r>
      <w:r w:rsidR="00097BC2">
        <w:t>to indicate the competency</w:t>
      </w:r>
      <w:r w:rsidR="00941318">
        <w:t xml:space="preserve"> levels that have been attained</w:t>
      </w:r>
      <w:r w:rsidR="00097BC2">
        <w:t xml:space="preserve"> for each subject of the module course.  </w:t>
      </w:r>
    </w:p>
    <w:p w14:paraId="72C52BF1" w14:textId="0C514CB8" w:rsidR="002E4221" w:rsidRDefault="00747D98" w:rsidP="00D2568C">
      <w:pPr>
        <w:pStyle w:val="BodyText"/>
        <w:numPr>
          <w:ilvl w:val="0"/>
          <w:numId w:val="60"/>
        </w:numPr>
      </w:pPr>
      <w:r>
        <w:t xml:space="preserve">Issuing of </w:t>
      </w:r>
      <w:r w:rsidR="004076C1">
        <w:t xml:space="preserve">course </w:t>
      </w:r>
      <w:r w:rsidR="008866C1">
        <w:t>certificates</w:t>
      </w:r>
      <w:r w:rsidR="0054081B">
        <w:t xml:space="preserve"> consistent with </w:t>
      </w:r>
      <w:r w:rsidR="0054081B" w:rsidRPr="00D94159">
        <w:rPr>
          <w:i/>
        </w:rPr>
        <w:t>IALA Guideline</w:t>
      </w:r>
      <w:r w:rsidR="0054081B">
        <w:t xml:space="preserve"> </w:t>
      </w:r>
      <w:r w:rsidR="0054081B" w:rsidRPr="008E4BDB">
        <w:rPr>
          <w:i/>
        </w:rPr>
        <w:t>1156</w:t>
      </w:r>
      <w:r w:rsidR="0054081B">
        <w:t xml:space="preserve"> </w:t>
      </w:r>
      <w:r w:rsidR="00D2568C" w:rsidRPr="00D2568C">
        <w:rPr>
          <w:i/>
        </w:rPr>
        <w:t>Recruitment, Training and Assessment of VTS Personnel</w:t>
      </w:r>
      <w:r w:rsidR="008866C1" w:rsidRPr="00D2568C">
        <w:rPr>
          <w:i/>
        </w:rPr>
        <w:t>.</w:t>
      </w:r>
      <w:r w:rsidR="008866C1">
        <w:t xml:space="preserve"> </w:t>
      </w:r>
    </w:p>
    <w:p w14:paraId="050D0D16" w14:textId="6C02441E" w:rsidR="00931D6B" w:rsidRDefault="00931D6B" w:rsidP="00F443E1">
      <w:pPr>
        <w:pStyle w:val="Heading2"/>
      </w:pPr>
      <w:bookmarkStart w:id="83" w:name="_Toc67659900"/>
      <w:r>
        <w:t>STUDENT RECORDS</w:t>
      </w:r>
      <w:bookmarkEnd w:id="83"/>
    </w:p>
    <w:p w14:paraId="2DFC137C" w14:textId="3368AC29" w:rsidR="00931D6B" w:rsidRDefault="00931D6B" w:rsidP="00931D6B">
      <w:pPr>
        <w:pStyle w:val="Heading2separationline"/>
      </w:pPr>
    </w:p>
    <w:p w14:paraId="51A167EE" w14:textId="678185FB" w:rsidR="00931D6B" w:rsidRDefault="00D368D4" w:rsidP="00931D6B">
      <w:pPr>
        <w:pStyle w:val="BodyText"/>
      </w:pPr>
      <w:r>
        <w:t>The training organiz</w:t>
      </w:r>
      <w:r w:rsidR="00931D6B">
        <w:t xml:space="preserve">ation should </w:t>
      </w:r>
      <w:r w:rsidR="0054081B">
        <w:t>give</w:t>
      </w:r>
      <w:r w:rsidR="00931D6B">
        <w:t xml:space="preserve"> consideration to protect</w:t>
      </w:r>
      <w:r w:rsidR="0054081B">
        <w:t>ing</w:t>
      </w:r>
      <w:r w:rsidR="00931D6B">
        <w:t xml:space="preserve"> </w:t>
      </w:r>
      <w:r w:rsidR="0054081B">
        <w:t xml:space="preserve">student records and ensuing that records are accessed </w:t>
      </w:r>
      <w:r w:rsidR="00A16C34">
        <w:t xml:space="preserve">only by </w:t>
      </w:r>
      <w:r w:rsidR="0054081B">
        <w:t>authorised persons.  In particular:</w:t>
      </w:r>
    </w:p>
    <w:p w14:paraId="31688115" w14:textId="4C85BB54" w:rsidR="0054081B" w:rsidRPr="00C87469" w:rsidRDefault="0054081B" w:rsidP="0054081B">
      <w:pPr>
        <w:pStyle w:val="BodyText"/>
        <w:numPr>
          <w:ilvl w:val="0"/>
          <w:numId w:val="78"/>
        </w:numPr>
      </w:pPr>
      <w:r>
        <w:t xml:space="preserve">What data is collected, how and </w:t>
      </w:r>
      <w:r w:rsidRPr="00C87469">
        <w:t>where it is stored</w:t>
      </w:r>
      <w:r w:rsidR="006A0965">
        <w:t>;</w:t>
      </w:r>
    </w:p>
    <w:p w14:paraId="40443094" w14:textId="495BB65A" w:rsidR="0054081B" w:rsidRPr="00C87469" w:rsidRDefault="00AB19CF" w:rsidP="0054081B">
      <w:pPr>
        <w:pStyle w:val="BodyText"/>
        <w:numPr>
          <w:ilvl w:val="0"/>
          <w:numId w:val="78"/>
        </w:numPr>
      </w:pPr>
      <w:r w:rsidRPr="00C87469">
        <w:t>Who has access to the data</w:t>
      </w:r>
      <w:r w:rsidR="006A0965">
        <w:t>;</w:t>
      </w:r>
    </w:p>
    <w:p w14:paraId="64783012" w14:textId="42ECC575" w:rsidR="0054081B" w:rsidRPr="00C87469" w:rsidRDefault="0054081B" w:rsidP="0054081B">
      <w:pPr>
        <w:pStyle w:val="BodyText"/>
        <w:numPr>
          <w:ilvl w:val="0"/>
          <w:numId w:val="78"/>
        </w:numPr>
      </w:pPr>
      <w:r w:rsidRPr="00C87469">
        <w:lastRenderedPageBreak/>
        <w:t>Under which conditions student records may be shared with third parties</w:t>
      </w:r>
      <w:r w:rsidR="006A0965">
        <w:t>; and</w:t>
      </w:r>
    </w:p>
    <w:p w14:paraId="396D8CF9" w14:textId="2C0EB2EB" w:rsidR="0054081B" w:rsidRPr="00C87469" w:rsidRDefault="0054081B" w:rsidP="0054081B">
      <w:pPr>
        <w:pStyle w:val="BodyText"/>
        <w:numPr>
          <w:ilvl w:val="0"/>
          <w:numId w:val="78"/>
        </w:numPr>
      </w:pPr>
      <w:r w:rsidRPr="00C87469">
        <w:t>How long the data is stored for.</w:t>
      </w:r>
    </w:p>
    <w:p w14:paraId="2274DE10" w14:textId="7822A0F0" w:rsidR="00597B9E" w:rsidRDefault="00F443E1" w:rsidP="00F443E1">
      <w:pPr>
        <w:pStyle w:val="Heading2"/>
      </w:pPr>
      <w:bookmarkStart w:id="84" w:name="_Toc67659901"/>
      <w:r>
        <w:t>OUTSOURCING OF COURSE DELIVERY</w:t>
      </w:r>
      <w:bookmarkEnd w:id="84"/>
    </w:p>
    <w:p w14:paraId="41211AD1" w14:textId="7B68D382" w:rsidR="00597B9E" w:rsidRDefault="00597B9E" w:rsidP="00597B9E">
      <w:pPr>
        <w:pStyle w:val="Heading1separatationline"/>
      </w:pPr>
    </w:p>
    <w:p w14:paraId="2615C10E" w14:textId="19805C42" w:rsidR="00597B9E" w:rsidRPr="00C87469" w:rsidRDefault="00E82C93" w:rsidP="00597B9E">
      <w:pPr>
        <w:pStyle w:val="BodyText"/>
      </w:pPr>
      <w:r>
        <w:t xml:space="preserve">A </w:t>
      </w:r>
      <w:r w:rsidR="00BE64AA" w:rsidRPr="00C87469">
        <w:t>training organization</w:t>
      </w:r>
      <w:r w:rsidR="00597B9E" w:rsidRPr="00C87469">
        <w:t xml:space="preserve"> may utilise the services of third parties to deliver, in full or in part, an IALA model course.</w:t>
      </w:r>
    </w:p>
    <w:p w14:paraId="2B9C0669" w14:textId="3DB00570" w:rsidR="00597B9E" w:rsidRPr="00C87469" w:rsidRDefault="00597B9E" w:rsidP="00597B9E">
      <w:pPr>
        <w:pStyle w:val="BodyText"/>
      </w:pPr>
      <w:r w:rsidRPr="00C87469">
        <w:t xml:space="preserve">In such circumstances, it is the responsibility of the </w:t>
      </w:r>
      <w:r w:rsidR="00BE64AA" w:rsidRPr="00C87469">
        <w:t>training organization</w:t>
      </w:r>
      <w:r w:rsidRPr="00C87469">
        <w:t xml:space="preserve"> to ensure that:</w:t>
      </w:r>
    </w:p>
    <w:p w14:paraId="1BAEB932" w14:textId="0C8C351D" w:rsidR="00597B9E" w:rsidRPr="00C87469" w:rsidRDefault="00597B9E" w:rsidP="002D390A">
      <w:pPr>
        <w:pStyle w:val="BodyText"/>
        <w:numPr>
          <w:ilvl w:val="0"/>
          <w:numId w:val="60"/>
        </w:numPr>
      </w:pPr>
      <w:r w:rsidRPr="00C87469">
        <w:t xml:space="preserve">The services provided by the third party are in compliance with the relevant IALA model course and are consistent with the </w:t>
      </w:r>
      <w:r w:rsidR="00BE64AA" w:rsidRPr="00C87469">
        <w:t>training organization</w:t>
      </w:r>
      <w:r w:rsidR="004076C1" w:rsidRPr="00C87469">
        <w:t>s</w:t>
      </w:r>
      <w:r w:rsidRPr="00C87469">
        <w:t xml:space="preserve"> </w:t>
      </w:r>
      <w:r w:rsidR="00EA227E">
        <w:t>management system</w:t>
      </w:r>
      <w:r w:rsidRPr="00C87469">
        <w:t>; and</w:t>
      </w:r>
    </w:p>
    <w:p w14:paraId="19037ED8" w14:textId="63BB358A" w:rsidR="00597B9E" w:rsidRPr="00C87469" w:rsidRDefault="00597B9E" w:rsidP="002D390A">
      <w:pPr>
        <w:pStyle w:val="BodyText"/>
        <w:numPr>
          <w:ilvl w:val="0"/>
          <w:numId w:val="60"/>
        </w:numPr>
      </w:pPr>
      <w:r w:rsidRPr="00C87469">
        <w:t xml:space="preserve">The third party is trained in and fully aware of the requirements and procedures of the </w:t>
      </w:r>
      <w:r w:rsidR="00BE64AA" w:rsidRPr="00C87469">
        <w:t>training organization</w:t>
      </w:r>
      <w:r w:rsidRPr="00C87469">
        <w:t xml:space="preserve">s </w:t>
      </w:r>
      <w:r w:rsidR="00EA227E">
        <w:t>management system</w:t>
      </w:r>
      <w:r w:rsidRPr="00C87469">
        <w:t>.</w:t>
      </w:r>
    </w:p>
    <w:p w14:paraId="21561D50" w14:textId="02E06398" w:rsidR="0054081B" w:rsidRPr="00C87469" w:rsidRDefault="00597B9E" w:rsidP="00597B9E">
      <w:pPr>
        <w:pStyle w:val="BodyText"/>
      </w:pPr>
      <w:r w:rsidRPr="00C87469">
        <w:t xml:space="preserve">If the services of a third party are used, the </w:t>
      </w:r>
      <w:r w:rsidR="00BE64AA" w:rsidRPr="00C87469">
        <w:t>training organization</w:t>
      </w:r>
      <w:r w:rsidRPr="00C87469">
        <w:t xml:space="preserve"> remains fully responsible for the oversight and implementation of the </w:t>
      </w:r>
      <w:r w:rsidR="00EA227E">
        <w:t>management system</w:t>
      </w:r>
      <w:r w:rsidRPr="00C87469">
        <w:t xml:space="preserve"> </w:t>
      </w:r>
      <w:r w:rsidR="0018565A" w:rsidRPr="00C87469">
        <w:t>to ensure</w:t>
      </w:r>
      <w:r w:rsidRPr="00C87469">
        <w:t xml:space="preserve"> the relevant standards for the accreditation and approval are maintained. </w:t>
      </w:r>
    </w:p>
    <w:p w14:paraId="62529C1A" w14:textId="1DC4865E" w:rsidR="006F3AF9" w:rsidRPr="00C87469" w:rsidRDefault="006F3AF9" w:rsidP="00E3722A">
      <w:pPr>
        <w:pStyle w:val="Heading1"/>
      </w:pPr>
      <w:bookmarkStart w:id="85" w:name="_Toc67659902"/>
      <w:r w:rsidRPr="00C87469">
        <w:t xml:space="preserve">PROCEDURES FOR </w:t>
      </w:r>
      <w:r w:rsidR="00B437CE" w:rsidRPr="00C87469">
        <w:t xml:space="preserve">CONDUCTING </w:t>
      </w:r>
      <w:r w:rsidR="00031024" w:rsidRPr="00C87469">
        <w:t>AUDITS</w:t>
      </w:r>
      <w:bookmarkEnd w:id="85"/>
    </w:p>
    <w:p w14:paraId="20CD84A0" w14:textId="77777777" w:rsidR="009A6240" w:rsidRPr="00C87469" w:rsidRDefault="009A6240" w:rsidP="009A6240">
      <w:pPr>
        <w:pStyle w:val="Heading1separatationline"/>
      </w:pPr>
    </w:p>
    <w:p w14:paraId="5FA6CA6C" w14:textId="26B113F6" w:rsidR="003720F8" w:rsidRPr="00C87469" w:rsidRDefault="003720F8" w:rsidP="003720F8">
      <w:pPr>
        <w:pStyle w:val="BodyText"/>
      </w:pPr>
      <w:r w:rsidRPr="00C87469">
        <w:t xml:space="preserve">An audit is an evidence gathering process used to evaluate how well </w:t>
      </w:r>
      <w:r w:rsidR="009A6240" w:rsidRPr="00C87469">
        <w:t xml:space="preserve">the </w:t>
      </w:r>
      <w:r w:rsidRPr="00C87469">
        <w:t xml:space="preserve">audit criteria are being met. </w:t>
      </w:r>
      <w:r w:rsidR="009A6240" w:rsidRPr="00C87469">
        <w:t xml:space="preserve"> </w:t>
      </w:r>
      <w:r w:rsidRPr="00C87469">
        <w:t>Audits must be objective, impartial, and independent, and the audit process must be both systematic and documented.</w:t>
      </w:r>
    </w:p>
    <w:p w14:paraId="6CD83243" w14:textId="3EE091C8" w:rsidR="00D20ED3" w:rsidRDefault="00D20ED3" w:rsidP="00D20ED3">
      <w:pPr>
        <w:pStyle w:val="BodyText"/>
      </w:pPr>
      <w:r w:rsidRPr="00C87469">
        <w:t>T</w:t>
      </w:r>
      <w:r w:rsidR="00396B63" w:rsidRPr="00C87469">
        <w:t xml:space="preserve">he </w:t>
      </w:r>
      <w:r w:rsidR="008866C1" w:rsidRPr="00C87469">
        <w:t>c</w:t>
      </w:r>
      <w:r w:rsidR="00396B63" w:rsidRPr="00C87469">
        <w:t xml:space="preserve">ompetent </w:t>
      </w:r>
      <w:r w:rsidR="008866C1" w:rsidRPr="00C87469">
        <w:t>a</w:t>
      </w:r>
      <w:r w:rsidR="00396B63" w:rsidRPr="00C87469">
        <w:t xml:space="preserve">uthority (or a delegated third party of the </w:t>
      </w:r>
      <w:r w:rsidR="008866C1" w:rsidRPr="00C87469">
        <w:t>c</w:t>
      </w:r>
      <w:r w:rsidR="00396B63" w:rsidRPr="00C87469">
        <w:t xml:space="preserve">ompetent </w:t>
      </w:r>
      <w:r w:rsidR="008866C1" w:rsidRPr="00C87469">
        <w:t>a</w:t>
      </w:r>
      <w:r w:rsidR="00396B63" w:rsidRPr="00C87469">
        <w:t xml:space="preserve">uthority) </w:t>
      </w:r>
      <w:r w:rsidRPr="00C87469">
        <w:t xml:space="preserve">is </w:t>
      </w:r>
      <w:r w:rsidR="00396B63" w:rsidRPr="00C87469">
        <w:t xml:space="preserve">to ensure that the </w:t>
      </w:r>
      <w:r w:rsidR="00BE64AA" w:rsidRPr="00C87469">
        <w:t>training organization</w:t>
      </w:r>
      <w:r w:rsidR="00396B63" w:rsidRPr="00C87469">
        <w:t xml:space="preserve"> meets the requirements of IALA Recommendation R0103</w:t>
      </w:r>
      <w:r w:rsidR="0018565A" w:rsidRPr="00C87469">
        <w:t>,</w:t>
      </w:r>
      <w:r w:rsidR="00396B63" w:rsidRPr="00C87469">
        <w:t xml:space="preserve"> and the specific requirements of the model courses they seek approval for.  </w:t>
      </w:r>
      <w:r w:rsidRPr="00C87469">
        <w:t>The auditor undertaking compliance audits should have the necessary</w:t>
      </w:r>
      <w:r w:rsidRPr="00257DDB">
        <w:t xml:space="preserve"> knowledge and skills to apply audit principles, procedures and techniques</w:t>
      </w:r>
      <w:r>
        <w:t xml:space="preserve">. </w:t>
      </w:r>
      <w:r w:rsidRPr="00257DDB">
        <w:t xml:space="preserve"> </w:t>
      </w:r>
    </w:p>
    <w:p w14:paraId="5BEB1FA6" w14:textId="41A932E1" w:rsidR="00396B63" w:rsidRDefault="00396B63" w:rsidP="00396B63">
      <w:pPr>
        <w:pStyle w:val="BodyText"/>
      </w:pPr>
      <w:r>
        <w:t xml:space="preserve">The </w:t>
      </w:r>
      <w:r w:rsidR="00BE64AA">
        <w:t>training organization</w:t>
      </w:r>
      <w:r>
        <w:t xml:space="preserve"> may apply at the same time to be accredited and approved to deliver individual model courses</w:t>
      </w:r>
      <w:r w:rsidRPr="00F7012A">
        <w:t>.</w:t>
      </w:r>
      <w:r>
        <w:t xml:space="preserve">   Subsequent applications may be made </w:t>
      </w:r>
      <w:r w:rsidR="00D20ED3">
        <w:t>for</w:t>
      </w:r>
      <w:r>
        <w:t xml:space="preserve"> </w:t>
      </w:r>
      <w:r w:rsidR="00D16EF6">
        <w:t xml:space="preserve">the approval of </w:t>
      </w:r>
      <w:r>
        <w:t>additional courses to</w:t>
      </w:r>
      <w:r w:rsidR="00D20ED3">
        <w:t xml:space="preserve"> be added</w:t>
      </w:r>
      <w:r>
        <w:t xml:space="preserve"> their </w:t>
      </w:r>
      <w:r w:rsidR="00897BED">
        <w:t>c</w:t>
      </w:r>
      <w:r>
        <w:t xml:space="preserve">ertificate of </w:t>
      </w:r>
      <w:r w:rsidR="00897BED">
        <w:t>a</w:t>
      </w:r>
      <w:r>
        <w:t xml:space="preserve">ccreditation. </w:t>
      </w:r>
    </w:p>
    <w:p w14:paraId="3EBD6B60" w14:textId="4853F970" w:rsidR="0033262B" w:rsidRDefault="0033262B" w:rsidP="00396B63">
      <w:pPr>
        <w:pStyle w:val="BodyText"/>
      </w:pPr>
      <w:r>
        <w:t xml:space="preserve">Audits should </w:t>
      </w:r>
      <w:r w:rsidR="004076C1">
        <w:t xml:space="preserve">preferably </w:t>
      </w:r>
      <w:r>
        <w:t>be undertaken when</w:t>
      </w:r>
      <w:r w:rsidR="004076C1">
        <w:t xml:space="preserve"> the </w:t>
      </w:r>
      <w:r>
        <w:t>course is being delivered as a means to review in a live setting the practical application of procedures and training materials. This will also provide an overall evaluation on the interaction between course instructors and students, and the effectiveness of how the model course has been implemented under their quality framework (</w:t>
      </w:r>
      <w:proofErr w:type="spellStart"/>
      <w:r>
        <w:t>eg</w:t>
      </w:r>
      <w:proofErr w:type="spellEnd"/>
      <w:r>
        <w:t xml:space="preserve"> EOMS).</w:t>
      </w:r>
      <w:r w:rsidR="00D16EF6">
        <w:t xml:space="preserve"> Where this is not possible, </w:t>
      </w:r>
      <w:r w:rsidR="00D16EF6" w:rsidRPr="00E071DB">
        <w:t xml:space="preserve">the </w:t>
      </w:r>
      <w:r w:rsidR="00D16EF6">
        <w:t>c</w:t>
      </w:r>
      <w:r w:rsidR="00D16EF6" w:rsidRPr="00E071DB">
        <w:t xml:space="preserve">ompetent </w:t>
      </w:r>
      <w:r w:rsidR="00D16EF6">
        <w:t>a</w:t>
      </w:r>
      <w:r w:rsidR="00D16EF6" w:rsidRPr="00E071DB">
        <w:t xml:space="preserve">uthority </w:t>
      </w:r>
      <w:r w:rsidR="00D16EF6">
        <w:t>may grant</w:t>
      </w:r>
      <w:r w:rsidR="00D16EF6" w:rsidRPr="00E071DB">
        <w:t xml:space="preserve"> </w:t>
      </w:r>
      <w:r w:rsidR="00D16EF6">
        <w:t xml:space="preserve">an </w:t>
      </w:r>
      <w:r w:rsidR="00D16EF6" w:rsidRPr="00E071DB">
        <w:t xml:space="preserve">interim </w:t>
      </w:r>
      <w:r w:rsidR="00D16EF6">
        <w:t>a</w:t>
      </w:r>
      <w:r w:rsidR="00D16EF6" w:rsidRPr="00E071DB">
        <w:t>pproval</w:t>
      </w:r>
      <w:r w:rsidR="00D16EF6">
        <w:t xml:space="preserve"> for the delivery of a single course</w:t>
      </w:r>
      <w:r w:rsidR="00D16EF6" w:rsidRPr="00E071DB">
        <w:t xml:space="preserve"> </w:t>
      </w:r>
      <w:r w:rsidR="00D71A68">
        <w:t>i</w:t>
      </w:r>
      <w:r w:rsidR="00D16EF6" w:rsidRPr="00E071DB">
        <w:t xml:space="preserve">n order to facilitate the start-up operation of </w:t>
      </w:r>
      <w:r w:rsidR="00D16EF6">
        <w:t>a new training organization, or the implementation of a</w:t>
      </w:r>
      <w:r w:rsidR="00D71A68">
        <w:t>n additional</w:t>
      </w:r>
      <w:r w:rsidR="00D16EF6">
        <w:t xml:space="preserve"> model course at an existing training organization</w:t>
      </w:r>
      <w:r w:rsidR="00D16EF6" w:rsidRPr="00E071DB">
        <w:t>.</w:t>
      </w:r>
    </w:p>
    <w:p w14:paraId="5A3CC3EC" w14:textId="3C523876" w:rsidR="00FC6C04" w:rsidRDefault="00BB38F9" w:rsidP="00D46EF5">
      <w:pPr>
        <w:pStyle w:val="BodyText"/>
      </w:pPr>
      <w:r>
        <w:t>There are three stages to the audit process:</w:t>
      </w:r>
    </w:p>
    <w:p w14:paraId="0DBD0DE6" w14:textId="1BCEC604" w:rsidR="00B83DA2" w:rsidRDefault="00C1221E" w:rsidP="00F443E1">
      <w:pPr>
        <w:pStyle w:val="Heading2"/>
      </w:pPr>
      <w:bookmarkStart w:id="86" w:name="_Toc67659903"/>
      <w:r>
        <w:t>STAGE 1 – PRE-</w:t>
      </w:r>
      <w:r w:rsidR="00622ED2">
        <w:t>AUDIT</w:t>
      </w:r>
      <w:bookmarkEnd w:id="86"/>
    </w:p>
    <w:p w14:paraId="28CADD83" w14:textId="77777777" w:rsidR="00B83DA2" w:rsidRDefault="00B83DA2" w:rsidP="00B83DA2">
      <w:pPr>
        <w:pStyle w:val="Heading2separationline"/>
      </w:pPr>
    </w:p>
    <w:p w14:paraId="28241F53" w14:textId="23D69C5F" w:rsidR="00BB38F9" w:rsidRDefault="00BB38F9" w:rsidP="00E3722A">
      <w:pPr>
        <w:pStyle w:val="Heading3"/>
      </w:pPr>
      <w:bookmarkStart w:id="87" w:name="_Toc67659904"/>
      <w:r>
        <w:t>Application for accreditation</w:t>
      </w:r>
      <w:r w:rsidR="00CE0649">
        <w:t xml:space="preserve"> and </w:t>
      </w:r>
      <w:r w:rsidR="00CE0649" w:rsidRPr="00CE0649">
        <w:t>approval of model courses</w:t>
      </w:r>
      <w:bookmarkEnd w:id="87"/>
    </w:p>
    <w:p w14:paraId="7B39BAC8" w14:textId="77777777" w:rsidR="002D4889" w:rsidRPr="002D4889" w:rsidRDefault="002D4889" w:rsidP="002D4889">
      <w:pPr>
        <w:pStyle w:val="Heading2separationline"/>
      </w:pPr>
    </w:p>
    <w:p w14:paraId="0CD269EE" w14:textId="7E35A871" w:rsidR="00BB38F9" w:rsidRPr="00257DDB" w:rsidRDefault="00BB38F9" w:rsidP="00BB38F9">
      <w:pPr>
        <w:pStyle w:val="BodyText"/>
      </w:pPr>
      <w:r w:rsidRPr="00257DDB">
        <w:t xml:space="preserve">The </w:t>
      </w:r>
      <w:r w:rsidR="00BE64AA">
        <w:t>training organization</w:t>
      </w:r>
      <w:r w:rsidRPr="00257DDB">
        <w:t xml:space="preserve"> submit</w:t>
      </w:r>
      <w:r w:rsidR="00D20ED3">
        <w:t>s</w:t>
      </w:r>
      <w:r w:rsidRPr="00257DDB">
        <w:t xml:space="preserve"> an application with supporting documentation to demonstrate </w:t>
      </w:r>
      <w:r w:rsidR="003720F8" w:rsidRPr="00257DDB">
        <w:t>that</w:t>
      </w:r>
      <w:r w:rsidRPr="00257DDB">
        <w:t>:</w:t>
      </w:r>
    </w:p>
    <w:p w14:paraId="7F367A77" w14:textId="4003E26E" w:rsidR="00BB38F9" w:rsidRPr="00257DDB" w:rsidRDefault="003720F8" w:rsidP="00684247">
      <w:pPr>
        <w:pStyle w:val="BodyText"/>
        <w:numPr>
          <w:ilvl w:val="0"/>
          <w:numId w:val="60"/>
        </w:numPr>
      </w:pPr>
      <w:r w:rsidRPr="00257DDB">
        <w:t>Training is being provided within a functioning q</w:t>
      </w:r>
      <w:r w:rsidR="00BB38F9" w:rsidRPr="00257DDB">
        <w:t xml:space="preserve">uality </w:t>
      </w:r>
      <w:r w:rsidRPr="00257DDB">
        <w:t>management system</w:t>
      </w:r>
      <w:r w:rsidR="00257DDB">
        <w:t xml:space="preserve">.  </w:t>
      </w:r>
    </w:p>
    <w:p w14:paraId="68053179" w14:textId="0CD1CA72" w:rsidR="00BB38F9" w:rsidRPr="00257DDB" w:rsidRDefault="003720F8" w:rsidP="00684247">
      <w:pPr>
        <w:pStyle w:val="BodyText"/>
        <w:numPr>
          <w:ilvl w:val="0"/>
          <w:numId w:val="60"/>
        </w:numPr>
      </w:pPr>
      <w:r w:rsidRPr="00257DDB">
        <w:t>The course material and curricula comply with the IALA m</w:t>
      </w:r>
      <w:r w:rsidR="00BB38F9" w:rsidRPr="00257DDB">
        <w:t>odel courses</w:t>
      </w:r>
      <w:r w:rsidRPr="00257DDB">
        <w:t xml:space="preserve"> </w:t>
      </w:r>
    </w:p>
    <w:p w14:paraId="67502831" w14:textId="5FD71240" w:rsidR="003720F8" w:rsidRDefault="003720F8" w:rsidP="00684247">
      <w:pPr>
        <w:pStyle w:val="BodyText"/>
        <w:numPr>
          <w:ilvl w:val="0"/>
          <w:numId w:val="60"/>
        </w:numPr>
      </w:pPr>
      <w:r w:rsidRPr="00257DDB">
        <w:t xml:space="preserve">Instructors and assessors are properly qualified to </w:t>
      </w:r>
      <w:r w:rsidR="00257DDB" w:rsidRPr="00257DDB">
        <w:t>deliver training and assess competency of students</w:t>
      </w:r>
      <w:r w:rsidR="00D20ED3">
        <w:t xml:space="preserve">.  </w:t>
      </w:r>
    </w:p>
    <w:p w14:paraId="58E40594" w14:textId="755D56FD" w:rsidR="005F1A25" w:rsidRDefault="005F1A25" w:rsidP="005F1A25">
      <w:pPr>
        <w:pStyle w:val="BodyText"/>
      </w:pPr>
      <w:r>
        <w:t xml:space="preserve">The competent authority should develop procedures to provide guidance </w:t>
      </w:r>
      <w:r w:rsidR="0018565A">
        <w:t xml:space="preserve">and assist </w:t>
      </w:r>
      <w:r w:rsidR="00BE64AA">
        <w:t>training organization</w:t>
      </w:r>
      <w:r>
        <w:t xml:space="preserve">s in their </w:t>
      </w:r>
      <w:r w:rsidR="00DD6AB7">
        <w:t xml:space="preserve">application for </w:t>
      </w:r>
      <w:r w:rsidR="004076C1">
        <w:t>accreditation</w:t>
      </w:r>
      <w:r>
        <w:t xml:space="preserve">. Example compliance matrix’s are </w:t>
      </w:r>
      <w:r w:rsidR="00313AFA">
        <w:t>available</w:t>
      </w:r>
      <w:r>
        <w:t xml:space="preserve"> in </w:t>
      </w:r>
      <w:r w:rsidR="00313AFA" w:rsidRPr="0092049D">
        <w:t>Annex A and B</w:t>
      </w:r>
      <w:r w:rsidRPr="0092049D">
        <w:t>.</w:t>
      </w:r>
      <w:r>
        <w:t xml:space="preserve">  </w:t>
      </w:r>
    </w:p>
    <w:p w14:paraId="18DF123C" w14:textId="77777777" w:rsidR="00E141C7" w:rsidRDefault="00E141C7" w:rsidP="005F1A25">
      <w:pPr>
        <w:pStyle w:val="BodyText"/>
      </w:pPr>
    </w:p>
    <w:p w14:paraId="5006F21A" w14:textId="7413E1F7" w:rsidR="00257DDB" w:rsidRDefault="00257DDB" w:rsidP="00E3722A">
      <w:pPr>
        <w:pStyle w:val="Heading3"/>
      </w:pPr>
      <w:bookmarkStart w:id="88" w:name="_Toc67659905"/>
      <w:r>
        <w:lastRenderedPageBreak/>
        <w:t xml:space="preserve">Appointment of the </w:t>
      </w:r>
      <w:r w:rsidR="00031024">
        <w:t>a</w:t>
      </w:r>
      <w:r>
        <w:t xml:space="preserve">udit </w:t>
      </w:r>
      <w:r w:rsidR="00031024">
        <w:t>t</w:t>
      </w:r>
      <w:r>
        <w:t>eam</w:t>
      </w:r>
      <w:bookmarkEnd w:id="88"/>
    </w:p>
    <w:p w14:paraId="39D0ABCE" w14:textId="77777777" w:rsidR="002D4889" w:rsidRPr="002D4889" w:rsidRDefault="002D4889" w:rsidP="002D4889">
      <w:pPr>
        <w:pStyle w:val="Heading2separationline"/>
      </w:pPr>
    </w:p>
    <w:p w14:paraId="0CFC9B77" w14:textId="1652C818" w:rsidR="00257DDB" w:rsidRPr="00257DDB" w:rsidRDefault="00257DDB" w:rsidP="00257DDB">
      <w:pPr>
        <w:pStyle w:val="BodyText"/>
      </w:pPr>
      <w:r w:rsidRPr="00257DDB">
        <w:t xml:space="preserve">Following the receipt of an </w:t>
      </w:r>
      <w:r w:rsidR="00757E4D">
        <w:t>a</w:t>
      </w:r>
      <w:r w:rsidRPr="00257DDB">
        <w:t xml:space="preserve">pplication an audit team is appointed to assess the application and where appropriate, plan and undertake the audit.  </w:t>
      </w:r>
      <w:r w:rsidR="0018565A">
        <w:t xml:space="preserve"> Note – the audit team may consist of one</w:t>
      </w:r>
      <w:r w:rsidR="0092049D">
        <w:t>,</w:t>
      </w:r>
      <w:r w:rsidR="0018565A">
        <w:t xml:space="preserve"> or more people.</w:t>
      </w:r>
    </w:p>
    <w:p w14:paraId="2A47CDBE" w14:textId="324C3FA1" w:rsidR="00BB38F9" w:rsidRDefault="00257DDB" w:rsidP="00E3722A">
      <w:pPr>
        <w:pStyle w:val="Heading3"/>
      </w:pPr>
      <w:bookmarkStart w:id="89" w:name="_Toc67659906"/>
      <w:r>
        <w:t xml:space="preserve">Preliminary </w:t>
      </w:r>
      <w:r w:rsidR="00031024">
        <w:t>a</w:t>
      </w:r>
      <w:r>
        <w:t>ssessment</w:t>
      </w:r>
      <w:bookmarkEnd w:id="89"/>
    </w:p>
    <w:p w14:paraId="3231DB15" w14:textId="77777777" w:rsidR="002D4889" w:rsidRPr="002D4889" w:rsidRDefault="002D4889" w:rsidP="002D4889">
      <w:pPr>
        <w:pStyle w:val="Heading2separationline"/>
      </w:pPr>
    </w:p>
    <w:p w14:paraId="5E6A3DF9" w14:textId="75362925" w:rsidR="00630D60" w:rsidRDefault="00630D60" w:rsidP="00630D60">
      <w:pPr>
        <w:pStyle w:val="BodyText"/>
      </w:pPr>
      <w:r>
        <w:t xml:space="preserve">The </w:t>
      </w:r>
      <w:r w:rsidR="0018565A">
        <w:t xml:space="preserve">audit team is to assess the </w:t>
      </w:r>
      <w:r w:rsidR="006F3B62">
        <w:t>c</w:t>
      </w:r>
      <w:r>
        <w:t xml:space="preserve">ompliance </w:t>
      </w:r>
      <w:r w:rsidR="006F3B62">
        <w:t>m</w:t>
      </w:r>
      <w:r>
        <w:t xml:space="preserve">atrix and supporting documentation in terms of how the applicant’s response demonstrates they have a functioning quality management system, and has systems and processes in place to </w:t>
      </w:r>
      <w:r w:rsidR="0018565A">
        <w:t>satisfy</w:t>
      </w:r>
      <w:r>
        <w:t xml:space="preserve"> compliance with the audit criteria.  </w:t>
      </w:r>
    </w:p>
    <w:p w14:paraId="0381D8DB" w14:textId="3201CA3A" w:rsidR="00630D60" w:rsidRDefault="00630D60" w:rsidP="00630D60">
      <w:pPr>
        <w:pStyle w:val="BodyText"/>
      </w:pPr>
      <w:r>
        <w:t xml:space="preserve">During the </w:t>
      </w:r>
      <w:r w:rsidR="006F3B62">
        <w:t>p</w:t>
      </w:r>
      <w:r>
        <w:t xml:space="preserve">reliminary </w:t>
      </w:r>
      <w:r w:rsidR="006F3B62">
        <w:t>a</w:t>
      </w:r>
      <w:r>
        <w:t>ssessment consideration may be given to identifying areas of concern</w:t>
      </w:r>
      <w:r w:rsidR="0018565A">
        <w:t>,</w:t>
      </w:r>
      <w:r>
        <w:t xml:space="preserve"> or where the compliance audit should focus. </w:t>
      </w:r>
    </w:p>
    <w:p w14:paraId="5B1C6D9B" w14:textId="4DBB1B89" w:rsidR="00630D60" w:rsidRDefault="00630D60" w:rsidP="00630D60">
      <w:pPr>
        <w:pStyle w:val="BodyText"/>
      </w:pPr>
      <w:r>
        <w:t xml:space="preserve">Where the audit team determines that the information provided is insufficient </w:t>
      </w:r>
      <w:r w:rsidR="0092049D">
        <w:t>for the audit t</w:t>
      </w:r>
      <w:r>
        <w:t>o proceed the</w:t>
      </w:r>
      <w:r w:rsidR="00DD6AB7">
        <w:t xml:space="preserve">n communications with </w:t>
      </w:r>
      <w:r>
        <w:t>the applicant</w:t>
      </w:r>
      <w:r w:rsidR="00DD6AB7">
        <w:t xml:space="preserve"> should occur </w:t>
      </w:r>
      <w:r>
        <w:t>with a view to rectifying the issue/s identified.</w:t>
      </w:r>
    </w:p>
    <w:p w14:paraId="1E8C2B38" w14:textId="5A2CAFD7" w:rsidR="00630D60" w:rsidRDefault="00630D60" w:rsidP="00BB38F9">
      <w:pPr>
        <w:pStyle w:val="BodyText"/>
      </w:pPr>
      <w:r>
        <w:t>Where the information provided demonstrates the applicant</w:t>
      </w:r>
      <w:r w:rsidR="003A450F">
        <w:t xml:space="preserve"> c</w:t>
      </w:r>
      <w:r w:rsidR="001971F8">
        <w:t>ould</w:t>
      </w:r>
      <w:r w:rsidR="003A450F">
        <w:t xml:space="preserve"> provide objective evidence during the audit to meet the accreditation and approval of the model course</w:t>
      </w:r>
      <w:r w:rsidR="00DD6AB7">
        <w:t xml:space="preserve"> requirement</w:t>
      </w:r>
      <w:r w:rsidR="003A450F">
        <w:t xml:space="preserve">s, then the </w:t>
      </w:r>
      <w:r>
        <w:t>team should prepare an audit plan.</w:t>
      </w:r>
    </w:p>
    <w:p w14:paraId="57F2AE1D" w14:textId="113B71EA" w:rsidR="00B83DA2" w:rsidRDefault="00B83DA2" w:rsidP="00E3722A">
      <w:pPr>
        <w:pStyle w:val="Heading3"/>
      </w:pPr>
      <w:bookmarkStart w:id="90" w:name="_Toc67659907"/>
      <w:r>
        <w:t xml:space="preserve">Audit </w:t>
      </w:r>
      <w:r w:rsidR="00031024">
        <w:t>p</w:t>
      </w:r>
      <w:r>
        <w:t>lan</w:t>
      </w:r>
      <w:bookmarkEnd w:id="90"/>
    </w:p>
    <w:p w14:paraId="308DE3EB" w14:textId="77777777" w:rsidR="002D4889" w:rsidRPr="002D4889" w:rsidRDefault="002D4889" w:rsidP="002D4889">
      <w:pPr>
        <w:pStyle w:val="Heading2separationline"/>
      </w:pPr>
    </w:p>
    <w:p w14:paraId="0235D1C5" w14:textId="167A6110" w:rsidR="003A450F" w:rsidRDefault="001971F8" w:rsidP="003A450F">
      <w:pPr>
        <w:pStyle w:val="BodyText"/>
      </w:pPr>
      <w:r>
        <w:t>A</w:t>
      </w:r>
      <w:r w:rsidR="00BB38F9">
        <w:t>n audit plan</w:t>
      </w:r>
      <w:r w:rsidR="003A450F">
        <w:t xml:space="preserve"> </w:t>
      </w:r>
      <w:r>
        <w:t xml:space="preserve">should be developed to </w:t>
      </w:r>
      <w:r w:rsidR="003A450F">
        <w:t>outline</w:t>
      </w:r>
      <w:r>
        <w:t xml:space="preserve"> </w:t>
      </w:r>
      <w:r w:rsidR="003A450F">
        <w:t>the audit activities that will be carried out in order to achieve the audit objectives. The audit plan should contain:</w:t>
      </w:r>
    </w:p>
    <w:p w14:paraId="65BD2D3C" w14:textId="0E3A5DF2" w:rsidR="003A450F" w:rsidRDefault="003A450F" w:rsidP="00684247">
      <w:pPr>
        <w:pStyle w:val="BodyText"/>
        <w:numPr>
          <w:ilvl w:val="0"/>
          <w:numId w:val="60"/>
        </w:numPr>
      </w:pPr>
      <w:r>
        <w:t>Audit date/s</w:t>
      </w:r>
      <w:r w:rsidR="00633B6C">
        <w:t>.</w:t>
      </w:r>
      <w:r>
        <w:t xml:space="preserve"> </w:t>
      </w:r>
    </w:p>
    <w:p w14:paraId="500A5704" w14:textId="794D07E0" w:rsidR="003A450F" w:rsidRDefault="003A450F" w:rsidP="00684247">
      <w:pPr>
        <w:pStyle w:val="BodyText"/>
        <w:numPr>
          <w:ilvl w:val="0"/>
          <w:numId w:val="60"/>
        </w:numPr>
      </w:pPr>
      <w:r>
        <w:t>Audit location</w:t>
      </w:r>
      <w:r w:rsidR="00C076FD">
        <w:t>/</w:t>
      </w:r>
      <w:r>
        <w:t>s</w:t>
      </w:r>
      <w:r w:rsidR="00633B6C">
        <w:t>.</w:t>
      </w:r>
    </w:p>
    <w:p w14:paraId="53B08A89" w14:textId="4AAA9B6F" w:rsidR="003A450F" w:rsidRDefault="00D55C49" w:rsidP="00684247">
      <w:pPr>
        <w:pStyle w:val="BodyText"/>
        <w:numPr>
          <w:ilvl w:val="0"/>
          <w:numId w:val="60"/>
        </w:numPr>
      </w:pPr>
      <w:r>
        <w:t>Objective and s</w:t>
      </w:r>
      <w:r w:rsidR="003A450F">
        <w:t>cope</w:t>
      </w:r>
      <w:r>
        <w:t xml:space="preserve"> and of the audit.  </w:t>
      </w:r>
      <w:r w:rsidR="003A450F">
        <w:t xml:space="preserve">The scope of an audit is </w:t>
      </w:r>
      <w:r>
        <w:t xml:space="preserve">typically </w:t>
      </w:r>
      <w:r w:rsidR="003A450F">
        <w:t xml:space="preserve">a statement that specifies the focus, extent, and boundary of a particular audit. </w:t>
      </w:r>
    </w:p>
    <w:p w14:paraId="0DF5E6DC" w14:textId="4FF10BCA" w:rsidR="00D55C49" w:rsidRDefault="00D55C49" w:rsidP="00684247">
      <w:pPr>
        <w:pStyle w:val="BodyText"/>
        <w:numPr>
          <w:ilvl w:val="0"/>
          <w:numId w:val="60"/>
        </w:numPr>
      </w:pPr>
      <w:r>
        <w:t>Audit criteria</w:t>
      </w:r>
      <w:r w:rsidR="00633B6C">
        <w:t>.</w:t>
      </w:r>
    </w:p>
    <w:p w14:paraId="54999A2D" w14:textId="77777777" w:rsidR="00D55C49" w:rsidRDefault="00D55C49" w:rsidP="00684247">
      <w:pPr>
        <w:pStyle w:val="BodyText"/>
        <w:numPr>
          <w:ilvl w:val="0"/>
          <w:numId w:val="60"/>
        </w:numPr>
      </w:pPr>
      <w:r>
        <w:t>Audit timetable. The audit timetable should include the date and places where on-site activities will be conducted, and the expected time and duration of each activity including the opening meeting, overview of operations and closing meeting.</w:t>
      </w:r>
    </w:p>
    <w:p w14:paraId="0C429F30" w14:textId="17D0E41F" w:rsidR="00BB38F9" w:rsidRDefault="003A450F" w:rsidP="00684247">
      <w:pPr>
        <w:pStyle w:val="BodyText"/>
        <w:numPr>
          <w:ilvl w:val="0"/>
          <w:numId w:val="60"/>
        </w:numPr>
      </w:pPr>
      <w:r>
        <w:t>Any other areas that may be reviewed</w:t>
      </w:r>
      <w:r w:rsidR="00C076FD">
        <w:t>.</w:t>
      </w:r>
    </w:p>
    <w:p w14:paraId="140E8034" w14:textId="2F452BE0" w:rsidR="00B83DA2" w:rsidRDefault="00C1221E" w:rsidP="00F443E1">
      <w:pPr>
        <w:pStyle w:val="Heading2"/>
      </w:pPr>
      <w:bookmarkStart w:id="91" w:name="_Toc67659908"/>
      <w:r>
        <w:t xml:space="preserve">STAGE 2 – </w:t>
      </w:r>
      <w:r w:rsidR="00622ED2">
        <w:t>AUDIT</w:t>
      </w:r>
      <w:bookmarkEnd w:id="91"/>
    </w:p>
    <w:p w14:paraId="186A4394" w14:textId="77777777" w:rsidR="002D4889" w:rsidRPr="002D4889" w:rsidRDefault="002D4889" w:rsidP="002D4889">
      <w:pPr>
        <w:pStyle w:val="Heading1separatationline"/>
      </w:pPr>
    </w:p>
    <w:p w14:paraId="0B59136D" w14:textId="30D87E12" w:rsidR="00B83DA2" w:rsidRDefault="003A450F" w:rsidP="00E3722A">
      <w:pPr>
        <w:pStyle w:val="Heading3"/>
      </w:pPr>
      <w:bookmarkStart w:id="92" w:name="_Toc67659909"/>
      <w:r>
        <w:t xml:space="preserve">Opening </w:t>
      </w:r>
      <w:r w:rsidR="00031024">
        <w:t>m</w:t>
      </w:r>
      <w:r w:rsidR="00B83DA2">
        <w:t>eeting</w:t>
      </w:r>
      <w:bookmarkEnd w:id="92"/>
    </w:p>
    <w:p w14:paraId="7C693F6B" w14:textId="77777777" w:rsidR="002D4889" w:rsidRPr="002D4889" w:rsidRDefault="002D4889" w:rsidP="002D4889">
      <w:pPr>
        <w:pStyle w:val="Heading2separationline"/>
      </w:pPr>
    </w:p>
    <w:p w14:paraId="66F6B6B2" w14:textId="1DC7EEF1" w:rsidR="00433C4E" w:rsidRDefault="00433C4E" w:rsidP="00433C4E">
      <w:pPr>
        <w:pStyle w:val="BodyText"/>
      </w:pPr>
      <w:r>
        <w:t>An opening meeting should be held at the beginning of the audit</w:t>
      </w:r>
      <w:r w:rsidR="00D55C49">
        <w:t xml:space="preserve"> to</w:t>
      </w:r>
      <w:r>
        <w:t>:</w:t>
      </w:r>
    </w:p>
    <w:p w14:paraId="5B3F6E10" w14:textId="3C12400B" w:rsidR="00D55C49" w:rsidRDefault="00D55C49" w:rsidP="00684247">
      <w:pPr>
        <w:pStyle w:val="BodyText"/>
        <w:numPr>
          <w:ilvl w:val="0"/>
          <w:numId w:val="60"/>
        </w:numPr>
      </w:pPr>
      <w:r>
        <w:t>introduce the audit team</w:t>
      </w:r>
      <w:r w:rsidR="006A0965">
        <w:t>;</w:t>
      </w:r>
      <w:r>
        <w:t xml:space="preserve"> </w:t>
      </w:r>
    </w:p>
    <w:p w14:paraId="2B6E3248" w14:textId="3638EB36" w:rsidR="00D55C49" w:rsidRDefault="00D55C49" w:rsidP="00684247">
      <w:pPr>
        <w:pStyle w:val="BodyText"/>
        <w:numPr>
          <w:ilvl w:val="0"/>
          <w:numId w:val="60"/>
        </w:numPr>
      </w:pPr>
      <w:r>
        <w:t>explain the purpose of the audit</w:t>
      </w:r>
      <w:r w:rsidR="006A0965">
        <w:t>;</w:t>
      </w:r>
    </w:p>
    <w:p w14:paraId="3D8BBF29" w14:textId="6E2431B9" w:rsidR="00D55C49" w:rsidRDefault="00D55C49" w:rsidP="00684247">
      <w:pPr>
        <w:pStyle w:val="BodyText"/>
        <w:numPr>
          <w:ilvl w:val="0"/>
          <w:numId w:val="60"/>
        </w:numPr>
      </w:pPr>
      <w:r>
        <w:t>explain the audit objectives, scope and criteria (this will help keep the audit on track)</w:t>
      </w:r>
      <w:r w:rsidR="006A0965">
        <w:t>;</w:t>
      </w:r>
    </w:p>
    <w:p w14:paraId="073DE303" w14:textId="11D91C1F" w:rsidR="00D55C49" w:rsidRDefault="00D55C49" w:rsidP="00684247">
      <w:pPr>
        <w:pStyle w:val="BodyText"/>
        <w:numPr>
          <w:ilvl w:val="0"/>
          <w:numId w:val="60"/>
        </w:numPr>
      </w:pPr>
      <w:r>
        <w:t xml:space="preserve">provide a short summary of how the audit activities will be undertaken </w:t>
      </w:r>
      <w:r w:rsidR="00EE7EF3">
        <w:t>(</w:t>
      </w:r>
      <w:r w:rsidR="00633B6C">
        <w:t>e.g.</w:t>
      </w:r>
      <w:r w:rsidR="00EE7EF3">
        <w:t xml:space="preserve"> sampling of objective evidence which will form the basis of the findings, audit report prepared) </w:t>
      </w:r>
      <w:r>
        <w:t>and proposed an audit timetable</w:t>
      </w:r>
      <w:r w:rsidR="006A0965">
        <w:t>;</w:t>
      </w:r>
    </w:p>
    <w:p w14:paraId="118993B0" w14:textId="0DDD6FA4" w:rsidR="00D55C49" w:rsidRPr="003A450F" w:rsidRDefault="00D55C49" w:rsidP="00684247">
      <w:pPr>
        <w:pStyle w:val="BodyText"/>
        <w:numPr>
          <w:ilvl w:val="0"/>
          <w:numId w:val="60"/>
        </w:numPr>
      </w:pPr>
      <w:r>
        <w:t>ensure that access to appropriate personnel and resources are available for the audit team</w:t>
      </w:r>
      <w:r w:rsidR="006A0965">
        <w:t>; and</w:t>
      </w:r>
      <w:r>
        <w:t xml:space="preserve"> </w:t>
      </w:r>
    </w:p>
    <w:p w14:paraId="1C7463CB" w14:textId="539393ED" w:rsidR="00D55C49" w:rsidRDefault="00D55C49" w:rsidP="00684247">
      <w:pPr>
        <w:pStyle w:val="BodyText"/>
        <w:numPr>
          <w:ilvl w:val="0"/>
          <w:numId w:val="60"/>
        </w:numPr>
      </w:pPr>
      <w:proofErr w:type="gramStart"/>
      <w:r>
        <w:lastRenderedPageBreak/>
        <w:t>provide</w:t>
      </w:r>
      <w:proofErr w:type="gramEnd"/>
      <w:r>
        <w:t xml:space="preserve"> opportunity f</w:t>
      </w:r>
      <w:r w:rsidR="00897BED">
        <w:t>or the auditee to ask questions</w:t>
      </w:r>
      <w:r w:rsidR="006A0965">
        <w:t>.</w:t>
      </w:r>
    </w:p>
    <w:p w14:paraId="734AE97A" w14:textId="5BB7F5E5" w:rsidR="00B83DA2" w:rsidRDefault="00433C4E" w:rsidP="00E3722A">
      <w:pPr>
        <w:pStyle w:val="Heading3"/>
      </w:pPr>
      <w:bookmarkStart w:id="93" w:name="_Toc67659910"/>
      <w:r>
        <w:t>Collecting audit evidence / audit findings</w:t>
      </w:r>
      <w:bookmarkEnd w:id="93"/>
    </w:p>
    <w:p w14:paraId="3B614B20" w14:textId="77777777" w:rsidR="002D4889" w:rsidRPr="002D4889" w:rsidRDefault="002D4889" w:rsidP="002D4889">
      <w:pPr>
        <w:pStyle w:val="Heading2separationline"/>
      </w:pPr>
    </w:p>
    <w:p w14:paraId="62167BF9" w14:textId="03D1E68A" w:rsidR="00433C4E" w:rsidRDefault="00EE7EF3" w:rsidP="00433C4E">
      <w:pPr>
        <w:pStyle w:val="BodyText"/>
      </w:pPr>
      <w:r>
        <w:t xml:space="preserve">A sampling approach is often </w:t>
      </w:r>
      <w:r w:rsidR="008479A8">
        <w:t>under</w:t>
      </w:r>
      <w:r>
        <w:t>taken d</w:t>
      </w:r>
      <w:r w:rsidR="00433C4E">
        <w:t xml:space="preserve">uring </w:t>
      </w:r>
      <w:r>
        <w:t>an a</w:t>
      </w:r>
      <w:r w:rsidR="00433C4E">
        <w:t xml:space="preserve">udit to demonstrate </w:t>
      </w:r>
      <w:r w:rsidR="00DD6AB7">
        <w:t xml:space="preserve">by way of objective evidence </w:t>
      </w:r>
      <w:r w:rsidR="00433C4E">
        <w:t>t</w:t>
      </w:r>
      <w:r w:rsidR="008479A8">
        <w:t>hat t</w:t>
      </w:r>
      <w:r w:rsidR="00433C4E">
        <w:t xml:space="preserve">he auditee has systems and processes in place to show conformance with the audit criteria.  This may include:  </w:t>
      </w:r>
    </w:p>
    <w:p w14:paraId="5563EC55" w14:textId="51084ACE" w:rsidR="00433C4E" w:rsidRDefault="00433C4E" w:rsidP="0009185C">
      <w:pPr>
        <w:pStyle w:val="Bullet1"/>
        <w:numPr>
          <w:ilvl w:val="0"/>
          <w:numId w:val="74"/>
        </w:numPr>
      </w:pPr>
      <w:r w:rsidRPr="008479A8">
        <w:rPr>
          <w:u w:val="single"/>
        </w:rPr>
        <w:t>Document verification</w:t>
      </w:r>
      <w:r>
        <w:t xml:space="preserve"> – The documentation referred to by the applicant in the compliance matrix and </w:t>
      </w:r>
      <w:r w:rsidR="008479A8">
        <w:t>supporting</w:t>
      </w:r>
      <w:r>
        <w:t xml:space="preserve"> documentation </w:t>
      </w:r>
      <w:r w:rsidR="001971F8">
        <w:t>should</w:t>
      </w:r>
      <w:r>
        <w:t xml:space="preserve"> be verified</w:t>
      </w:r>
      <w:r w:rsidR="008479A8">
        <w:t>.  For example, it should be</w:t>
      </w:r>
      <w:r>
        <w:t>:</w:t>
      </w:r>
    </w:p>
    <w:p w14:paraId="756E672C" w14:textId="132D9E98" w:rsidR="00433C4E" w:rsidRDefault="00433C4E" w:rsidP="0009185C">
      <w:pPr>
        <w:pStyle w:val="Bullet2"/>
        <w:ind w:left="1134"/>
      </w:pPr>
      <w:r>
        <w:t>Complete - all expected content is contained in the document</w:t>
      </w:r>
      <w:r w:rsidR="006A0965">
        <w:t>.</w:t>
      </w:r>
    </w:p>
    <w:p w14:paraId="2778EB36" w14:textId="1504B568" w:rsidR="00433C4E" w:rsidRDefault="00433C4E" w:rsidP="0009185C">
      <w:pPr>
        <w:pStyle w:val="Bullet2"/>
        <w:ind w:left="1134"/>
      </w:pPr>
      <w:r>
        <w:t>Correct - the content conforms to other reliable sources such as standards and regulations</w:t>
      </w:r>
      <w:r w:rsidR="006A0965">
        <w:t>.</w:t>
      </w:r>
    </w:p>
    <w:p w14:paraId="64E44391" w14:textId="5A5D6D29" w:rsidR="00433C4E" w:rsidRDefault="00433C4E" w:rsidP="0009185C">
      <w:pPr>
        <w:pStyle w:val="Bullet2"/>
        <w:ind w:left="1134"/>
      </w:pPr>
      <w:r>
        <w:t>Consistent - the document is consistent in itself and with related documents</w:t>
      </w:r>
      <w:r w:rsidR="006A0965">
        <w:t>.</w:t>
      </w:r>
    </w:p>
    <w:p w14:paraId="2401006C" w14:textId="1729B5B3" w:rsidR="00433C4E" w:rsidRDefault="00433C4E" w:rsidP="0009185C">
      <w:pPr>
        <w:pStyle w:val="Bullet2"/>
        <w:ind w:left="1134"/>
      </w:pPr>
      <w:r>
        <w:t>Current - the content is up to date</w:t>
      </w:r>
      <w:r w:rsidR="008479A8" w:rsidRPr="008479A8">
        <w:t xml:space="preserve"> </w:t>
      </w:r>
      <w:r w:rsidR="008479A8">
        <w:t>and version control maintained.</w:t>
      </w:r>
    </w:p>
    <w:p w14:paraId="28285DC0" w14:textId="51565A2F" w:rsidR="00433C4E" w:rsidRDefault="00433C4E" w:rsidP="0009185C">
      <w:pPr>
        <w:pStyle w:val="Bullet1"/>
        <w:numPr>
          <w:ilvl w:val="0"/>
          <w:numId w:val="74"/>
        </w:numPr>
      </w:pPr>
      <w:r w:rsidRPr="007E4AFB">
        <w:rPr>
          <w:u w:val="single"/>
        </w:rPr>
        <w:t>Records</w:t>
      </w:r>
      <w:r>
        <w:t xml:space="preserve"> – Records such as minutes of meetings, audit reports, s</w:t>
      </w:r>
      <w:r w:rsidR="007E4AFB">
        <w:t>tudent</w:t>
      </w:r>
      <w:r>
        <w:t xml:space="preserve"> feedback, monitoring programs, measurement processes and statistical reports should be reviewed </w:t>
      </w:r>
      <w:r w:rsidR="001971F8">
        <w:t>as</w:t>
      </w:r>
      <w:r>
        <w:t xml:space="preserve"> applicable</w:t>
      </w:r>
      <w:r w:rsidR="001971F8">
        <w:t xml:space="preserve">, </w:t>
      </w:r>
      <w:r>
        <w:t xml:space="preserve">to demonstrate conformance with relevant audit criteria. </w:t>
      </w:r>
    </w:p>
    <w:p w14:paraId="2161AF0B" w14:textId="0F6CF086" w:rsidR="00061746" w:rsidRPr="007D6EEC" w:rsidRDefault="00433C4E" w:rsidP="0009185C">
      <w:pPr>
        <w:pStyle w:val="Bullet1"/>
        <w:numPr>
          <w:ilvl w:val="0"/>
          <w:numId w:val="74"/>
        </w:numPr>
      </w:pPr>
      <w:r w:rsidRPr="007E4AFB">
        <w:rPr>
          <w:u w:val="single"/>
        </w:rPr>
        <w:t>Interviews</w:t>
      </w:r>
      <w:r w:rsidRPr="007D6EEC">
        <w:t xml:space="preserve"> </w:t>
      </w:r>
      <w:r w:rsidR="00061746" w:rsidRPr="007D6EEC">
        <w:t>–</w:t>
      </w:r>
      <w:r w:rsidRPr="007D6EEC">
        <w:t xml:space="preserve"> </w:t>
      </w:r>
      <w:r w:rsidR="00061746" w:rsidRPr="007D6EEC">
        <w:t>Interviews are an important way to collect information by allowing the interviewee to explain or clarify their operations, however this information needs to be verified with supporting information such as observations and records.</w:t>
      </w:r>
    </w:p>
    <w:p w14:paraId="5E55D91A" w14:textId="02ACCBE0" w:rsidR="00433C4E" w:rsidRDefault="00745397" w:rsidP="0009185C">
      <w:pPr>
        <w:pStyle w:val="Bullet1"/>
        <w:numPr>
          <w:ilvl w:val="0"/>
          <w:numId w:val="74"/>
        </w:numPr>
      </w:pPr>
      <w:r w:rsidRPr="0007077F">
        <w:rPr>
          <w:u w:val="single"/>
        </w:rPr>
        <w:t xml:space="preserve">Observing </w:t>
      </w:r>
      <w:r w:rsidR="006F3B62" w:rsidRPr="0007077F">
        <w:rPr>
          <w:u w:val="single"/>
        </w:rPr>
        <w:t xml:space="preserve">training </w:t>
      </w:r>
      <w:r w:rsidR="00E80CAE" w:rsidRPr="0007077F">
        <w:rPr>
          <w:u w:val="single"/>
        </w:rPr>
        <w:t>delivery</w:t>
      </w:r>
      <w:r w:rsidRPr="007D6EEC">
        <w:t xml:space="preserve"> – </w:t>
      </w:r>
      <w:r w:rsidR="00061746" w:rsidRPr="007D6EEC">
        <w:t xml:space="preserve">Where possible, the instructor’s delivery, the interaction between instructor and </w:t>
      </w:r>
      <w:r w:rsidR="00061746" w:rsidRPr="00061746">
        <w:t>students</w:t>
      </w:r>
      <w:r w:rsidR="001971F8">
        <w:t>,</w:t>
      </w:r>
      <w:r w:rsidR="00061746" w:rsidRPr="00061746">
        <w:t xml:space="preserve"> and </w:t>
      </w:r>
      <w:r w:rsidR="001971F8">
        <w:t>s</w:t>
      </w:r>
      <w:r w:rsidR="00061746" w:rsidRPr="00061746">
        <w:t>tudent assessments should be observed.</w:t>
      </w:r>
      <w:r w:rsidR="0007077F">
        <w:t xml:space="preserve">  </w:t>
      </w:r>
      <w:r w:rsidR="00433C4E" w:rsidRPr="007E4AFB">
        <w:rPr>
          <w:u w:val="single"/>
        </w:rPr>
        <w:t>Data Summaries</w:t>
      </w:r>
      <w:r w:rsidR="00433C4E">
        <w:t xml:space="preserve"> –</w:t>
      </w:r>
      <w:r w:rsidR="007E4AFB">
        <w:t xml:space="preserve"> Analysis of d</w:t>
      </w:r>
      <w:r w:rsidR="00433C4E">
        <w:t xml:space="preserve">ata </w:t>
      </w:r>
      <w:r w:rsidR="007E4AFB">
        <w:t>often</w:t>
      </w:r>
      <w:r w:rsidR="00433C4E">
        <w:t xml:space="preserve"> provide</w:t>
      </w:r>
      <w:r w:rsidR="007E4AFB">
        <w:t>s</w:t>
      </w:r>
      <w:r w:rsidR="00433C4E">
        <w:t xml:space="preserve"> a useful mechanism to confirm</w:t>
      </w:r>
      <w:r w:rsidR="007E4AFB">
        <w:t xml:space="preserve"> that</w:t>
      </w:r>
      <w:r w:rsidR="00433C4E">
        <w:t xml:space="preserve"> procedures are being followed and key items being reported to management.</w:t>
      </w:r>
    </w:p>
    <w:p w14:paraId="58434504" w14:textId="150AA4D7" w:rsidR="00257DDB" w:rsidRDefault="00433C4E" w:rsidP="00433C4E">
      <w:pPr>
        <w:pStyle w:val="BodyText"/>
      </w:pPr>
      <w:r>
        <w:t xml:space="preserve">Once </w:t>
      </w:r>
      <w:r w:rsidR="00897BED">
        <w:t xml:space="preserve">evidence has been assessed and </w:t>
      </w:r>
      <w:r>
        <w:t>compliance with requirement</w:t>
      </w:r>
      <w:r w:rsidR="00897BED">
        <w:t>s determined</w:t>
      </w:r>
      <w:r>
        <w:t xml:space="preserve">, auditors should document their </w:t>
      </w:r>
      <w:r w:rsidR="007E4AFB">
        <w:t xml:space="preserve">findings which will form the </w:t>
      </w:r>
      <w:r>
        <w:t>basis</w:t>
      </w:r>
      <w:r w:rsidR="007E4AFB">
        <w:t xml:space="preserve"> to</w:t>
      </w:r>
      <w:r>
        <w:t xml:space="preserve"> compil</w:t>
      </w:r>
      <w:r w:rsidR="007E4AFB">
        <w:t>e</w:t>
      </w:r>
      <w:r>
        <w:t xml:space="preserve"> the audit report.</w:t>
      </w:r>
    </w:p>
    <w:p w14:paraId="1BEBE5F5" w14:textId="7CA083BA" w:rsidR="00B83DA2" w:rsidRDefault="00B83DA2" w:rsidP="00E3722A">
      <w:pPr>
        <w:pStyle w:val="Heading3"/>
      </w:pPr>
      <w:bookmarkStart w:id="94" w:name="_Toc67659911"/>
      <w:r>
        <w:t xml:space="preserve">Closing </w:t>
      </w:r>
      <w:r w:rsidR="00031024">
        <w:t>m</w:t>
      </w:r>
      <w:r>
        <w:t>eeting</w:t>
      </w:r>
      <w:bookmarkEnd w:id="94"/>
      <w:r>
        <w:t xml:space="preserve"> </w:t>
      </w:r>
    </w:p>
    <w:p w14:paraId="34EA604C" w14:textId="77777777" w:rsidR="002D4889" w:rsidRPr="002D4889" w:rsidRDefault="002D4889" w:rsidP="002D4889">
      <w:pPr>
        <w:pStyle w:val="Heading2separationline"/>
      </w:pPr>
    </w:p>
    <w:p w14:paraId="2EB8BF65" w14:textId="38C861DA" w:rsidR="007E4AFB" w:rsidRDefault="007E4AFB" w:rsidP="007E4AFB">
      <w:pPr>
        <w:pStyle w:val="BodyText"/>
      </w:pPr>
      <w:r>
        <w:t>A closing meeting should be held at the end of the audit to:</w:t>
      </w:r>
    </w:p>
    <w:p w14:paraId="00934755" w14:textId="47A67E7D" w:rsidR="007E4AFB" w:rsidRDefault="007E4AFB" w:rsidP="00684247">
      <w:pPr>
        <w:pStyle w:val="Bullet1"/>
        <w:numPr>
          <w:ilvl w:val="0"/>
          <w:numId w:val="66"/>
        </w:numPr>
      </w:pPr>
      <w:proofErr w:type="gramStart"/>
      <w:r>
        <w:t>provide</w:t>
      </w:r>
      <w:proofErr w:type="gramEnd"/>
      <w:r>
        <w:t xml:space="preserve"> a general indication of the preliminary audit findings</w:t>
      </w:r>
      <w:r w:rsidR="00061746">
        <w:t>. I</w:t>
      </w:r>
      <w:r>
        <w:t>t is important that the auditor indicates that findings are preliminary and that the final conclusions could be subject to change once all evidence is fully considered</w:t>
      </w:r>
      <w:r w:rsidR="006A0965">
        <w:t>;</w:t>
      </w:r>
    </w:p>
    <w:p w14:paraId="2D243FDA" w14:textId="02A73070" w:rsidR="007E4AFB" w:rsidRDefault="007E4AFB" w:rsidP="00684247">
      <w:pPr>
        <w:pStyle w:val="Bullet1"/>
        <w:numPr>
          <w:ilvl w:val="0"/>
          <w:numId w:val="66"/>
        </w:numPr>
      </w:pPr>
      <w:r>
        <w:t>provide a briefing on any items needing immediate attention</w:t>
      </w:r>
      <w:r w:rsidR="006A0965">
        <w:t>;</w:t>
      </w:r>
    </w:p>
    <w:p w14:paraId="62B25BF8" w14:textId="275C1E69" w:rsidR="007E4AFB" w:rsidRDefault="007E4AFB" w:rsidP="00684247">
      <w:pPr>
        <w:pStyle w:val="Bullet1"/>
        <w:numPr>
          <w:ilvl w:val="0"/>
          <w:numId w:val="66"/>
        </w:numPr>
      </w:pPr>
      <w:r>
        <w:t xml:space="preserve">request any further information or clarification </w:t>
      </w:r>
      <w:r w:rsidR="00061746">
        <w:t>in order t</w:t>
      </w:r>
      <w:r>
        <w:t>o finalise audit findings</w:t>
      </w:r>
      <w:r w:rsidR="006A0965">
        <w:t>; and</w:t>
      </w:r>
    </w:p>
    <w:p w14:paraId="03245DE1" w14:textId="0CEB72F1" w:rsidR="00257DDB" w:rsidRDefault="007E4AFB" w:rsidP="00684247">
      <w:pPr>
        <w:pStyle w:val="Bullet1"/>
        <w:numPr>
          <w:ilvl w:val="0"/>
          <w:numId w:val="66"/>
        </w:numPr>
      </w:pPr>
      <w:proofErr w:type="gramStart"/>
      <w:r>
        <w:t>inform</w:t>
      </w:r>
      <w:proofErr w:type="gramEnd"/>
      <w:r>
        <w:t xml:space="preserve"> the applicant that they will be able to comment on the draft audit findings and the Corrective Action Plan</w:t>
      </w:r>
      <w:r w:rsidR="006A0965">
        <w:t>.</w:t>
      </w:r>
    </w:p>
    <w:p w14:paraId="43E1AC90" w14:textId="27B79A46" w:rsidR="00B83DA2" w:rsidRDefault="00C1221E" w:rsidP="00F443E1">
      <w:pPr>
        <w:pStyle w:val="Heading2"/>
      </w:pPr>
      <w:bookmarkStart w:id="95" w:name="_Toc67659912"/>
      <w:r>
        <w:t>STAGE 3 – POST-</w:t>
      </w:r>
      <w:r w:rsidR="00622ED2">
        <w:t>AUDIT</w:t>
      </w:r>
      <w:bookmarkEnd w:id="95"/>
    </w:p>
    <w:p w14:paraId="43A5F1DF" w14:textId="77777777" w:rsidR="00B83DA2" w:rsidRDefault="00B83DA2" w:rsidP="00B83DA2">
      <w:pPr>
        <w:pStyle w:val="Heading2separationline"/>
      </w:pPr>
    </w:p>
    <w:p w14:paraId="626284CE" w14:textId="43915A07" w:rsidR="007E4AFB" w:rsidRDefault="007E4AFB" w:rsidP="00E3722A">
      <w:pPr>
        <w:pStyle w:val="Heading3"/>
      </w:pPr>
      <w:bookmarkStart w:id="96" w:name="_Toc67659913"/>
      <w:r>
        <w:t>Audit report</w:t>
      </w:r>
      <w:bookmarkEnd w:id="96"/>
    </w:p>
    <w:p w14:paraId="3A3784FA" w14:textId="77777777" w:rsidR="002D4889" w:rsidRPr="002D4889" w:rsidRDefault="002D4889" w:rsidP="002D4889">
      <w:pPr>
        <w:pStyle w:val="Heading2separationline"/>
      </w:pPr>
    </w:p>
    <w:p w14:paraId="1FDCA42E" w14:textId="123D69C3" w:rsidR="007E4AFB" w:rsidRDefault="007E4AFB" w:rsidP="007E4AFB">
      <w:pPr>
        <w:pStyle w:val="BodyText"/>
      </w:pPr>
      <w:r>
        <w:t>A report on the audit should be prepared summarising the audit findings and conclusions.  There are two possible outcomes</w:t>
      </w:r>
      <w:r w:rsidR="00745397">
        <w:t xml:space="preserve"> from the audit</w:t>
      </w:r>
      <w:r>
        <w:t>:</w:t>
      </w:r>
    </w:p>
    <w:p w14:paraId="2D72DEA7" w14:textId="41BA4182" w:rsidR="001971F8" w:rsidRPr="001971F8" w:rsidRDefault="001971F8" w:rsidP="00B710BE">
      <w:pPr>
        <w:pStyle w:val="List1"/>
        <w:numPr>
          <w:ilvl w:val="0"/>
          <w:numId w:val="35"/>
        </w:numPr>
        <w:rPr>
          <w:u w:val="single"/>
        </w:rPr>
      </w:pPr>
      <w:r w:rsidRPr="001971F8">
        <w:rPr>
          <w:u w:val="single"/>
        </w:rPr>
        <w:t>Audit criteria satisfied</w:t>
      </w:r>
    </w:p>
    <w:p w14:paraId="6E9343DD" w14:textId="29BE4BCF" w:rsidR="007E4AFB" w:rsidRDefault="00DD6AB7" w:rsidP="001971F8">
      <w:pPr>
        <w:pStyle w:val="BodyText"/>
        <w:ind w:left="567"/>
      </w:pPr>
      <w:r>
        <w:t>The auditors conclude</w:t>
      </w:r>
      <w:r w:rsidR="007E4AFB">
        <w:t xml:space="preserve"> </w:t>
      </w:r>
      <w:r w:rsidR="00745397">
        <w:t xml:space="preserve">the </w:t>
      </w:r>
      <w:r w:rsidR="007E4AFB">
        <w:t xml:space="preserve">objective evidence </w:t>
      </w:r>
      <w:r w:rsidR="00745397">
        <w:t>provided d</w:t>
      </w:r>
      <w:r w:rsidR="007E4AFB">
        <w:t>emonstrate</w:t>
      </w:r>
      <w:r>
        <w:t>s</w:t>
      </w:r>
      <w:r w:rsidR="007E4AFB">
        <w:t xml:space="preserve"> that the </w:t>
      </w:r>
      <w:r w:rsidR="00BE64AA">
        <w:t>training organization</w:t>
      </w:r>
      <w:r w:rsidR="00745397">
        <w:t xml:space="preserve"> </w:t>
      </w:r>
      <w:r w:rsidR="007E4AFB">
        <w:t xml:space="preserve">meets the criteria </w:t>
      </w:r>
      <w:r w:rsidR="00745397">
        <w:t>for accreditation and approval of the model courses they applied to deliver</w:t>
      </w:r>
      <w:r w:rsidR="007E4AFB">
        <w:t>.</w:t>
      </w:r>
    </w:p>
    <w:p w14:paraId="229F563F" w14:textId="6180B122" w:rsidR="007E4AFB" w:rsidRDefault="007E4AFB" w:rsidP="001971F8">
      <w:pPr>
        <w:pStyle w:val="BodyText"/>
        <w:ind w:left="567"/>
      </w:pPr>
      <w:r w:rsidRPr="001971F8">
        <w:lastRenderedPageBreak/>
        <w:t>Under</w:t>
      </w:r>
      <w:r>
        <w:t xml:space="preserve"> this scenario, the </w:t>
      </w:r>
      <w:r w:rsidR="00717E67">
        <w:t>c</w:t>
      </w:r>
      <w:r w:rsidR="00745397">
        <w:t xml:space="preserve">ompetent </w:t>
      </w:r>
      <w:r w:rsidR="00717E67">
        <w:t>a</w:t>
      </w:r>
      <w:r w:rsidR="00745397">
        <w:t xml:space="preserve">uthority can issue the </w:t>
      </w:r>
      <w:r w:rsidR="00897BED">
        <w:t>c</w:t>
      </w:r>
      <w:r w:rsidR="00745397">
        <w:t xml:space="preserve">ertificate of </w:t>
      </w:r>
      <w:r w:rsidR="00897BED">
        <w:t>a</w:t>
      </w:r>
      <w:r w:rsidR="00745397">
        <w:t xml:space="preserve">ccreditation, and approval of the model courses they applied to deliver. </w:t>
      </w:r>
    </w:p>
    <w:p w14:paraId="288C3CD2" w14:textId="17D571D8" w:rsidR="001971F8" w:rsidRPr="001971F8" w:rsidRDefault="001971F8" w:rsidP="00B710BE">
      <w:pPr>
        <w:pStyle w:val="List1"/>
        <w:numPr>
          <w:ilvl w:val="0"/>
          <w:numId w:val="35"/>
        </w:numPr>
        <w:rPr>
          <w:u w:val="single"/>
        </w:rPr>
      </w:pPr>
      <w:r w:rsidRPr="001971F8">
        <w:rPr>
          <w:u w:val="single"/>
        </w:rPr>
        <w:t xml:space="preserve">Audit criteria </w:t>
      </w:r>
      <w:r w:rsidRPr="001971F8">
        <w:rPr>
          <w:b/>
          <w:u w:val="single"/>
        </w:rPr>
        <w:t>not</w:t>
      </w:r>
      <w:r w:rsidRPr="001971F8">
        <w:rPr>
          <w:u w:val="single"/>
        </w:rPr>
        <w:t xml:space="preserve"> satisfied</w:t>
      </w:r>
    </w:p>
    <w:p w14:paraId="55BC6429" w14:textId="33C0EFC0" w:rsidR="007E4AFB" w:rsidRDefault="007E4AFB" w:rsidP="001971F8">
      <w:pPr>
        <w:pStyle w:val="BodyText"/>
        <w:ind w:left="567"/>
      </w:pPr>
      <w:r>
        <w:t xml:space="preserve">The auditors conclude there was insufficient objective evidence provided to demonstrate </w:t>
      </w:r>
      <w:r w:rsidR="00745397">
        <w:t xml:space="preserve">the </w:t>
      </w:r>
      <w:r w:rsidR="00BE64AA">
        <w:t>training organization</w:t>
      </w:r>
      <w:r w:rsidR="00745397">
        <w:t xml:space="preserve"> meets the criteria for accreditation and approval of the model courses they applied to deliver</w:t>
      </w:r>
      <w:r>
        <w:t>.</w:t>
      </w:r>
    </w:p>
    <w:p w14:paraId="375B585B" w14:textId="4ADF802B" w:rsidR="007E4AFB" w:rsidRDefault="007E4AFB" w:rsidP="001971F8">
      <w:pPr>
        <w:pStyle w:val="BodyText"/>
        <w:ind w:left="567"/>
      </w:pPr>
      <w:r>
        <w:t xml:space="preserve">Under this scenario, the </w:t>
      </w:r>
      <w:r w:rsidR="00717E67">
        <w:t>c</w:t>
      </w:r>
      <w:r w:rsidR="00745397">
        <w:t xml:space="preserve">ompetent </w:t>
      </w:r>
      <w:r w:rsidR="00717E67">
        <w:t>a</w:t>
      </w:r>
      <w:r w:rsidR="00745397">
        <w:t xml:space="preserve">uthority should notify the </w:t>
      </w:r>
      <w:r w:rsidR="00BE64AA">
        <w:t>training organization</w:t>
      </w:r>
      <w:r w:rsidR="00745397">
        <w:t xml:space="preserve"> and provide reasons to why the </w:t>
      </w:r>
      <w:r w:rsidR="00897BED">
        <w:t>c</w:t>
      </w:r>
      <w:r w:rsidR="00745397">
        <w:t xml:space="preserve">ertificate of </w:t>
      </w:r>
      <w:r w:rsidR="00897BED">
        <w:t>a</w:t>
      </w:r>
      <w:r w:rsidR="00745397">
        <w:t>ccreditation</w:t>
      </w:r>
      <w:r>
        <w:t xml:space="preserve"> should not be issued.</w:t>
      </w:r>
    </w:p>
    <w:p w14:paraId="61F80089" w14:textId="4C6C9B03" w:rsidR="004076C1" w:rsidRPr="007E4AFB" w:rsidRDefault="007E4AFB" w:rsidP="007E4AFB">
      <w:pPr>
        <w:pStyle w:val="BodyText"/>
      </w:pPr>
      <w:r>
        <w:t xml:space="preserve">In both scenarios, the audit report and </w:t>
      </w:r>
      <w:r w:rsidR="00717E67">
        <w:t>c</w:t>
      </w:r>
      <w:r>
        <w:t xml:space="preserve">orrective </w:t>
      </w:r>
      <w:r w:rsidR="00717E67">
        <w:t>a</w:t>
      </w:r>
      <w:r>
        <w:t xml:space="preserve">ction </w:t>
      </w:r>
      <w:r w:rsidR="00717E67">
        <w:t>p</w:t>
      </w:r>
      <w:r>
        <w:t>lan should be prepared</w:t>
      </w:r>
      <w:r w:rsidR="00E565D7">
        <w:t>,</w:t>
      </w:r>
      <w:r w:rsidR="00897BED">
        <w:t xml:space="preserve"> and provided to the applicant.</w:t>
      </w:r>
    </w:p>
    <w:p w14:paraId="503CBE85" w14:textId="2672F7AF" w:rsidR="00B83DA2" w:rsidRDefault="00031024" w:rsidP="00E3722A">
      <w:pPr>
        <w:pStyle w:val="Heading3"/>
      </w:pPr>
      <w:bookmarkStart w:id="97" w:name="_Toc67659914"/>
      <w:r>
        <w:t>C</w:t>
      </w:r>
      <w:r w:rsidR="00B83DA2">
        <w:t>orrective action</w:t>
      </w:r>
      <w:r w:rsidR="00E80CAE">
        <w:t xml:space="preserve"> plan</w:t>
      </w:r>
      <w:bookmarkEnd w:id="97"/>
    </w:p>
    <w:p w14:paraId="2394B610" w14:textId="77777777" w:rsidR="002D4889" w:rsidRPr="002D4889" w:rsidRDefault="002D4889" w:rsidP="002D4889">
      <w:pPr>
        <w:pStyle w:val="Heading2separationline"/>
      </w:pPr>
    </w:p>
    <w:p w14:paraId="3085C266" w14:textId="118780FE" w:rsidR="00E80CAE" w:rsidRDefault="00E80CAE" w:rsidP="00E80CAE">
      <w:pPr>
        <w:pStyle w:val="BodyText"/>
      </w:pPr>
      <w:r>
        <w:t xml:space="preserve">The purpose of </w:t>
      </w:r>
      <w:r w:rsidR="001971F8">
        <w:t>a</w:t>
      </w:r>
      <w:r>
        <w:t xml:space="preserve"> </w:t>
      </w:r>
      <w:r w:rsidR="00717E67">
        <w:t>c</w:t>
      </w:r>
      <w:r>
        <w:t xml:space="preserve">orrective </w:t>
      </w:r>
      <w:r w:rsidR="00717E67">
        <w:t>a</w:t>
      </w:r>
      <w:r>
        <w:t xml:space="preserve">ction </w:t>
      </w:r>
      <w:r w:rsidR="00717E67">
        <w:t>p</w:t>
      </w:r>
      <w:r>
        <w:t xml:space="preserve">lan is for the auditors and auditee to agree on a course of action to deal with non-compliances identified </w:t>
      </w:r>
      <w:r w:rsidR="001971F8">
        <w:t>during</w:t>
      </w:r>
      <w:r>
        <w:t xml:space="preserve"> the audit. The </w:t>
      </w:r>
      <w:r w:rsidR="006F3B62">
        <w:t>c</w:t>
      </w:r>
      <w:r>
        <w:t xml:space="preserve">orrective </w:t>
      </w:r>
      <w:r w:rsidR="006F3B62">
        <w:t>a</w:t>
      </w:r>
      <w:r>
        <w:t xml:space="preserve">ction </w:t>
      </w:r>
      <w:r w:rsidR="006F3B62">
        <w:t>p</w:t>
      </w:r>
      <w:r>
        <w:t>lan can be developed with input from auditee representatives to ensure that the actions required are appropriate, fully understood and achievable.</w:t>
      </w:r>
    </w:p>
    <w:p w14:paraId="760DE0CC" w14:textId="5BE3CD88" w:rsidR="00E80CAE" w:rsidRDefault="00E80CAE" w:rsidP="00E80CAE">
      <w:pPr>
        <w:pStyle w:val="BodyText"/>
      </w:pPr>
      <w:r>
        <w:t xml:space="preserve">The </w:t>
      </w:r>
      <w:r w:rsidR="00717E67">
        <w:t>c</w:t>
      </w:r>
      <w:r>
        <w:t xml:space="preserve">orrective </w:t>
      </w:r>
      <w:r w:rsidR="00717E67">
        <w:t>a</w:t>
      </w:r>
      <w:r>
        <w:t xml:space="preserve">ction </w:t>
      </w:r>
      <w:r w:rsidR="00717E67">
        <w:t>p</w:t>
      </w:r>
      <w:r>
        <w:t>lan should:</w:t>
      </w:r>
    </w:p>
    <w:p w14:paraId="1B980335" w14:textId="4C21D2C2" w:rsidR="00E80CAE" w:rsidRDefault="00E80CAE" w:rsidP="00684247">
      <w:pPr>
        <w:pStyle w:val="Bullet1"/>
        <w:numPr>
          <w:ilvl w:val="0"/>
          <w:numId w:val="67"/>
        </w:numPr>
      </w:pPr>
      <w:r>
        <w:t>List the audit findings (e.g. minor non-conformances, observations and opportunities for improvement).  The findings should not be prescriptive recommendations on how to address the non-compliances, but rather to describe what was not evident, or in place the time the audit was conduct.</w:t>
      </w:r>
    </w:p>
    <w:p w14:paraId="489F3245" w14:textId="2C101688" w:rsidR="00E80CAE" w:rsidRDefault="00E80CAE" w:rsidP="00684247">
      <w:pPr>
        <w:pStyle w:val="Bullet1"/>
        <w:numPr>
          <w:ilvl w:val="0"/>
          <w:numId w:val="67"/>
        </w:numPr>
      </w:pPr>
      <w:r>
        <w:t>Auditees should provide a response to each finding in terms of proposed corrective actions to be taken to address the audit findings by a proposed close out date.</w:t>
      </w:r>
      <w:r w:rsidR="00AB11EC">
        <w:t xml:space="preserve"> </w:t>
      </w:r>
    </w:p>
    <w:p w14:paraId="0E4DF079" w14:textId="1396B6F3" w:rsidR="00484A69" w:rsidRDefault="00AB11EC" w:rsidP="00484A69">
      <w:pPr>
        <w:pStyle w:val="BodyText"/>
      </w:pPr>
      <w:r>
        <w:t xml:space="preserve">The </w:t>
      </w:r>
      <w:r w:rsidR="00717E67">
        <w:t>c</w:t>
      </w:r>
      <w:r>
        <w:t xml:space="preserve">ompetent </w:t>
      </w:r>
      <w:r w:rsidR="00717E67">
        <w:t>a</w:t>
      </w:r>
      <w:r>
        <w:t xml:space="preserve">uthority </w:t>
      </w:r>
      <w:r w:rsidR="004076C1">
        <w:t>should</w:t>
      </w:r>
      <w:r>
        <w:t xml:space="preserve"> closely monitor and follow-up progress with the auditee to close </w:t>
      </w:r>
      <w:r w:rsidR="0042634F">
        <w:t xml:space="preserve">out </w:t>
      </w:r>
      <w:r>
        <w:t>out</w:t>
      </w:r>
      <w:r w:rsidR="0042634F">
        <w:t>standing</w:t>
      </w:r>
      <w:r>
        <w:t xml:space="preserve"> non-</w:t>
      </w:r>
      <w:r w:rsidR="00484A69">
        <w:t>conformities</w:t>
      </w:r>
      <w:r>
        <w:t>.</w:t>
      </w:r>
      <w:r w:rsidR="00484A69">
        <w:t xml:space="preserve">  The auditor should review the proposed corrective actions submitted by the </w:t>
      </w:r>
      <w:r w:rsidR="00BE64AA">
        <w:t>training organization</w:t>
      </w:r>
      <w:r w:rsidR="00484A69">
        <w:t xml:space="preserve"> and determine their acceptability. </w:t>
      </w:r>
    </w:p>
    <w:p w14:paraId="44AC781C" w14:textId="354DA90E" w:rsidR="00484A69" w:rsidRPr="00C87469" w:rsidRDefault="00484A69" w:rsidP="00484A69">
      <w:pPr>
        <w:pStyle w:val="BodyText"/>
      </w:pPr>
      <w:r>
        <w:t xml:space="preserve">Depending on the nature of the </w:t>
      </w:r>
      <w:r w:rsidR="0042634F">
        <w:t>non-conformities</w:t>
      </w:r>
      <w:r>
        <w:t xml:space="preserve"> the auditor may require a follow‐up </w:t>
      </w:r>
      <w:r w:rsidR="0042634F">
        <w:t xml:space="preserve">periodic </w:t>
      </w:r>
      <w:r>
        <w:t xml:space="preserve">audit to confirm effectiveness of the implemented corrective </w:t>
      </w:r>
      <w:r w:rsidRPr="0086372F">
        <w:t>actions</w:t>
      </w:r>
      <w:r w:rsidR="0086372F" w:rsidRPr="0086372F">
        <w:t>, or in the case of major non‐conformities</w:t>
      </w:r>
      <w:r w:rsidR="0086372F">
        <w:t xml:space="preserve"> the auditor</w:t>
      </w:r>
      <w:r w:rsidR="0086372F" w:rsidRPr="0086372F">
        <w:t xml:space="preserve"> may </w:t>
      </w:r>
      <w:r w:rsidR="0086372F" w:rsidRPr="00C87469">
        <w:t>recommend the certificate of accreditation be suspended until corrective action has been successfully completed</w:t>
      </w:r>
      <w:r w:rsidRPr="00C87469">
        <w:t>.</w:t>
      </w:r>
    </w:p>
    <w:p w14:paraId="1F2F6B28" w14:textId="40DFB672" w:rsidR="00E3722A" w:rsidRPr="00C87469" w:rsidRDefault="00F443E1" w:rsidP="00F443E1">
      <w:pPr>
        <w:pStyle w:val="Heading2"/>
      </w:pPr>
      <w:bookmarkStart w:id="98" w:name="_Toc67659915"/>
      <w:r w:rsidRPr="00C87469">
        <w:t>CONSIDERATIONS</w:t>
      </w:r>
      <w:bookmarkEnd w:id="98"/>
    </w:p>
    <w:p w14:paraId="0BE8B25C" w14:textId="77777777" w:rsidR="0086372F" w:rsidRPr="00C87469" w:rsidRDefault="0086372F" w:rsidP="0086372F">
      <w:pPr>
        <w:pStyle w:val="Heading2separationline"/>
      </w:pPr>
    </w:p>
    <w:p w14:paraId="1835BF2A" w14:textId="00EB37BD" w:rsidR="002D4889" w:rsidRPr="00C87469" w:rsidRDefault="00C1221E" w:rsidP="00E3722A">
      <w:pPr>
        <w:pStyle w:val="Heading3"/>
      </w:pPr>
      <w:bookmarkStart w:id="99" w:name="_Toc67659916"/>
      <w:r w:rsidRPr="00C87469">
        <w:t>U</w:t>
      </w:r>
      <w:r w:rsidR="00D2568C" w:rsidRPr="00C87469">
        <w:t xml:space="preserve">se of </w:t>
      </w:r>
      <w:r w:rsidR="00AB19CF" w:rsidRPr="00C87469">
        <w:t xml:space="preserve">third </w:t>
      </w:r>
      <w:r w:rsidR="00D2568C" w:rsidRPr="00C87469">
        <w:t>party organizations for the audit process</w:t>
      </w:r>
      <w:bookmarkEnd w:id="99"/>
    </w:p>
    <w:p w14:paraId="60F3646E" w14:textId="77777777" w:rsidR="002D4889" w:rsidRPr="00C87469" w:rsidRDefault="002D4889" w:rsidP="002D4889">
      <w:pPr>
        <w:pStyle w:val="Heading2separationline"/>
      </w:pPr>
    </w:p>
    <w:p w14:paraId="6C5D05AF" w14:textId="13AA221C" w:rsidR="001971F8" w:rsidRDefault="001971F8" w:rsidP="001971F8">
      <w:pPr>
        <w:pStyle w:val="BodyText"/>
      </w:pPr>
      <w:r w:rsidRPr="00C87469">
        <w:t xml:space="preserve">The competent authority may decide to </w:t>
      </w:r>
      <w:r w:rsidR="00913370">
        <w:t>engage</w:t>
      </w:r>
      <w:r w:rsidR="00913370" w:rsidRPr="00C87469">
        <w:t xml:space="preserve"> </w:t>
      </w:r>
      <w:r w:rsidRPr="00C87469">
        <w:t>a third</w:t>
      </w:r>
      <w:r w:rsidR="00477A7A" w:rsidRPr="00C87469">
        <w:t xml:space="preserve"> </w:t>
      </w:r>
      <w:r w:rsidRPr="00C87469">
        <w:t xml:space="preserve">party </w:t>
      </w:r>
      <w:r w:rsidR="00BE64AA" w:rsidRPr="00C87469">
        <w:t>organization</w:t>
      </w:r>
      <w:r w:rsidRPr="00C87469">
        <w:t xml:space="preserve">, </w:t>
      </w:r>
      <w:r w:rsidR="00DB5EAC" w:rsidRPr="00C87469">
        <w:t>with experience and qualifications in</w:t>
      </w:r>
      <w:r w:rsidR="008E4BDB">
        <w:t xml:space="preserve"> the provision of training </w:t>
      </w:r>
      <w:r w:rsidRPr="00C87469">
        <w:t>to conduct audits in full</w:t>
      </w:r>
      <w:r w:rsidR="008E4BDB">
        <w:t>,</w:t>
      </w:r>
      <w:r w:rsidRPr="00C87469">
        <w:t xml:space="preserve"> or in part on its behalf. In that case, the competent authority should ensure that the audit process has been conducted in accordance with this </w:t>
      </w:r>
      <w:r w:rsidR="008E4BDB">
        <w:t>G</w:t>
      </w:r>
      <w:r w:rsidR="008E4BDB" w:rsidRPr="00C87469">
        <w:t>uideline</w:t>
      </w:r>
      <w:r w:rsidRPr="00C87469">
        <w:t>.</w:t>
      </w:r>
      <w:r>
        <w:t xml:space="preserve"> </w:t>
      </w:r>
    </w:p>
    <w:p w14:paraId="0FEF572A" w14:textId="01DC7B1D" w:rsidR="00E6259D" w:rsidRDefault="001971F8" w:rsidP="001971F8">
      <w:pPr>
        <w:pStyle w:val="BodyText"/>
      </w:pPr>
      <w:r>
        <w:t>The final decision and responsibility with respect to granting the accreditation and approval rests with the competent authority</w:t>
      </w:r>
      <w:r w:rsidR="00D40B0C">
        <w:t xml:space="preserve"> who will </w:t>
      </w:r>
      <w:r w:rsidR="005C2423">
        <w:t xml:space="preserve">issue </w:t>
      </w:r>
      <w:r w:rsidR="003738E6">
        <w:t>the</w:t>
      </w:r>
      <w:r w:rsidR="005C2423">
        <w:t xml:space="preserve"> </w:t>
      </w:r>
      <w:r>
        <w:t>certificate of accreditation</w:t>
      </w:r>
      <w:r w:rsidR="009653F1">
        <w:t>.</w:t>
      </w:r>
    </w:p>
    <w:p w14:paraId="05442ECB" w14:textId="64AEFD23" w:rsidR="002D4889" w:rsidRDefault="00071CF4" w:rsidP="00E3722A">
      <w:pPr>
        <w:pStyle w:val="Heading1"/>
      </w:pPr>
      <w:bookmarkStart w:id="100" w:name="_Toc67659917"/>
      <w:r>
        <w:t>CERTIFICATION OF ACCREDIATION</w:t>
      </w:r>
      <w:bookmarkEnd w:id="100"/>
    </w:p>
    <w:p w14:paraId="28320FA4" w14:textId="77777777" w:rsidR="00E3722A" w:rsidRPr="00E3722A" w:rsidRDefault="00E3722A" w:rsidP="00E3722A">
      <w:pPr>
        <w:pStyle w:val="Heading1separatationline"/>
      </w:pPr>
    </w:p>
    <w:p w14:paraId="3376A17E" w14:textId="66561834" w:rsidR="00071CF4" w:rsidRPr="00CF1557" w:rsidRDefault="00C1221E" w:rsidP="00F443E1">
      <w:pPr>
        <w:pStyle w:val="Heading2"/>
      </w:pPr>
      <w:bookmarkStart w:id="101" w:name="_Toc461287591"/>
      <w:bookmarkStart w:id="102" w:name="_Toc67659918"/>
      <w:r w:rsidRPr="00CF1557">
        <w:t>INTERIM APPROVAL ARRANGEMENTS</w:t>
      </w:r>
      <w:bookmarkEnd w:id="101"/>
      <w:bookmarkEnd w:id="102"/>
    </w:p>
    <w:p w14:paraId="691E390F" w14:textId="77777777" w:rsidR="00071CF4" w:rsidRPr="00E071DB" w:rsidRDefault="00071CF4" w:rsidP="00071CF4">
      <w:pPr>
        <w:pStyle w:val="Heading2separationline"/>
      </w:pPr>
    </w:p>
    <w:p w14:paraId="477FEFEE" w14:textId="1D179D70" w:rsidR="00071CF4" w:rsidRDefault="00071CF4" w:rsidP="00071CF4">
      <w:pPr>
        <w:pStyle w:val="BodyText"/>
      </w:pPr>
      <w:r w:rsidRPr="00E071DB">
        <w:t xml:space="preserve">In order to facilitate the start-up operation of </w:t>
      </w:r>
      <w:r>
        <w:t xml:space="preserve">a new </w:t>
      </w:r>
      <w:r w:rsidR="00BE64AA">
        <w:t>training organization</w:t>
      </w:r>
      <w:r>
        <w:t xml:space="preserve">, or the implementation of a new model course at an existing </w:t>
      </w:r>
      <w:r w:rsidR="00BE64AA">
        <w:t>training organization</w:t>
      </w:r>
      <w:r>
        <w:t xml:space="preserve">, </w:t>
      </w:r>
      <w:r w:rsidRPr="00E071DB">
        <w:t xml:space="preserve">the </w:t>
      </w:r>
      <w:r>
        <w:t>c</w:t>
      </w:r>
      <w:r w:rsidRPr="00E071DB">
        <w:t xml:space="preserve">ompetent </w:t>
      </w:r>
      <w:r>
        <w:t>a</w:t>
      </w:r>
      <w:r w:rsidRPr="00E071DB">
        <w:t xml:space="preserve">uthority </w:t>
      </w:r>
      <w:r>
        <w:t>may grant</w:t>
      </w:r>
      <w:r w:rsidRPr="00E071DB">
        <w:t xml:space="preserve"> </w:t>
      </w:r>
      <w:r>
        <w:t xml:space="preserve">an </w:t>
      </w:r>
      <w:r w:rsidRPr="00E071DB">
        <w:t xml:space="preserve">interim </w:t>
      </w:r>
      <w:r>
        <w:t>a</w:t>
      </w:r>
      <w:r w:rsidRPr="00E071DB">
        <w:t>pproval</w:t>
      </w:r>
      <w:r>
        <w:t xml:space="preserve"> for the delivery of a single course</w:t>
      </w:r>
      <w:r w:rsidR="004A4068">
        <w:t xml:space="preserve"> within a defined timeframe, for example </w:t>
      </w:r>
      <w:r w:rsidR="00E6259D">
        <w:t>12</w:t>
      </w:r>
      <w:r w:rsidR="004A4068">
        <w:t xml:space="preserve"> months</w:t>
      </w:r>
      <w:r w:rsidRPr="00E071DB">
        <w:t>.</w:t>
      </w:r>
    </w:p>
    <w:p w14:paraId="1224647E" w14:textId="698CE736" w:rsidR="00071CF4" w:rsidRDefault="00071CF4" w:rsidP="00071CF4">
      <w:pPr>
        <w:pStyle w:val="BodyText"/>
      </w:pPr>
      <w:r>
        <w:lastRenderedPageBreak/>
        <w:t xml:space="preserve">The interim approval process should consist of a desktop assessment that covers the elements described in </w:t>
      </w:r>
      <w:r w:rsidR="009653F1">
        <w:t xml:space="preserve">Section 3 (Accreditation) and Section 4 (Approval of model courses) </w:t>
      </w:r>
      <w:r>
        <w:t>with the exception of the physical audit that should be conducted while the course is in progress.</w:t>
      </w:r>
    </w:p>
    <w:p w14:paraId="5CACBE16" w14:textId="4B9459EA" w:rsidR="00071CF4" w:rsidRDefault="00071CF4" w:rsidP="00071CF4">
      <w:pPr>
        <w:pStyle w:val="BodyText"/>
      </w:pPr>
      <w:r>
        <w:t xml:space="preserve">An interim approval should be valid for the initial delivery of a model course. This will enable the </w:t>
      </w:r>
      <w:r w:rsidR="00BE64AA">
        <w:t>training organization</w:t>
      </w:r>
      <w:r>
        <w:t xml:space="preserve"> to </w:t>
      </w:r>
      <w:r w:rsidR="008F7CF0">
        <w:t>provide the training</w:t>
      </w:r>
      <w:r>
        <w:t xml:space="preserve"> and </w:t>
      </w:r>
      <w:r w:rsidR="0054081B">
        <w:t xml:space="preserve">allow </w:t>
      </w:r>
      <w:r>
        <w:t>the full accredit</w:t>
      </w:r>
      <w:r w:rsidR="009653F1">
        <w:t>ation and approval audit to be conducted</w:t>
      </w:r>
      <w:r>
        <w:t xml:space="preserve"> while the course is in pro</w:t>
      </w:r>
      <w:r w:rsidR="001E62AF">
        <w:t>gr</w:t>
      </w:r>
      <w:r>
        <w:t>ess.</w:t>
      </w:r>
    </w:p>
    <w:p w14:paraId="4565CB3C" w14:textId="14741B56" w:rsidR="00B83DA2" w:rsidRDefault="00C1221E" w:rsidP="00F443E1">
      <w:pPr>
        <w:pStyle w:val="Heading2"/>
      </w:pPr>
      <w:bookmarkStart w:id="103" w:name="_Toc67659919"/>
      <w:r>
        <w:t>ISSUING CERTIFICATE OF ACCREDITATION</w:t>
      </w:r>
      <w:bookmarkEnd w:id="103"/>
    </w:p>
    <w:p w14:paraId="5C566A84" w14:textId="77777777" w:rsidR="002D4889" w:rsidRPr="002D4889" w:rsidRDefault="002D4889" w:rsidP="002D4889">
      <w:pPr>
        <w:pStyle w:val="Heading2separationline"/>
      </w:pPr>
    </w:p>
    <w:p w14:paraId="5E65E8CC" w14:textId="14DABA00" w:rsidR="00444816" w:rsidRDefault="00444816" w:rsidP="00444816">
      <w:pPr>
        <w:pStyle w:val="BodyText"/>
      </w:pPr>
      <w:r>
        <w:t xml:space="preserve">The </w:t>
      </w:r>
      <w:r w:rsidR="00717E67">
        <w:t>c</w:t>
      </w:r>
      <w:r>
        <w:t xml:space="preserve">ompetent </w:t>
      </w:r>
      <w:r w:rsidR="00717E67">
        <w:t>a</w:t>
      </w:r>
      <w:r>
        <w:t xml:space="preserve">uthority </w:t>
      </w:r>
      <w:r w:rsidR="008F7CF0">
        <w:t xml:space="preserve">should </w:t>
      </w:r>
      <w:r>
        <w:t xml:space="preserve">issue the </w:t>
      </w:r>
      <w:r w:rsidR="00897BED">
        <w:t>c</w:t>
      </w:r>
      <w:r>
        <w:t xml:space="preserve">ertificate of </w:t>
      </w:r>
      <w:r w:rsidR="00897BED">
        <w:t>a</w:t>
      </w:r>
      <w:r>
        <w:t xml:space="preserve">ccreditation where </w:t>
      </w:r>
      <w:r w:rsidR="0026732C">
        <w:t>the training organi</w:t>
      </w:r>
      <w:r w:rsidR="0054081B">
        <w:t>z</w:t>
      </w:r>
      <w:r w:rsidR="0026732C">
        <w:t xml:space="preserve">ation </w:t>
      </w:r>
      <w:r w:rsidR="009653F1">
        <w:t xml:space="preserve">has </w:t>
      </w:r>
      <w:r>
        <w:t>demonstrated through the compliance audit they meet the criteria for accreditation, and approval of the model courses they applied to deliver.</w:t>
      </w:r>
      <w:r w:rsidR="001229DE">
        <w:t xml:space="preserve">  A sample copy of the certificate is located in </w:t>
      </w:r>
      <w:r w:rsidR="00071CF4" w:rsidRPr="0054081B">
        <w:t>Annex</w:t>
      </w:r>
      <w:r w:rsidR="009653F1" w:rsidRPr="0054081B">
        <w:t xml:space="preserve"> C</w:t>
      </w:r>
      <w:r w:rsidR="001229DE">
        <w:t xml:space="preserve">. </w:t>
      </w:r>
    </w:p>
    <w:p w14:paraId="3E1BA653" w14:textId="14AB53F1" w:rsidR="00717E67" w:rsidRDefault="00435202" w:rsidP="00444816">
      <w:pPr>
        <w:pStyle w:val="BodyText"/>
      </w:pPr>
      <w:r>
        <w:t xml:space="preserve">The </w:t>
      </w:r>
      <w:r w:rsidR="006F3B62">
        <w:t>c</w:t>
      </w:r>
      <w:r>
        <w:t xml:space="preserve">ompetent </w:t>
      </w:r>
      <w:r w:rsidR="006F3B62">
        <w:t>a</w:t>
      </w:r>
      <w:r>
        <w:t xml:space="preserve">uthority </w:t>
      </w:r>
      <w:r w:rsidR="0026732C">
        <w:t>should</w:t>
      </w:r>
      <w:r>
        <w:t xml:space="preserve"> </w:t>
      </w:r>
      <w:r w:rsidR="0026732C">
        <w:t xml:space="preserve">determine </w:t>
      </w:r>
      <w:r>
        <w:t xml:space="preserve">the period of validity for the </w:t>
      </w:r>
      <w:r w:rsidR="00897BED">
        <w:t>c</w:t>
      </w:r>
      <w:r>
        <w:t xml:space="preserve">ertificate of </w:t>
      </w:r>
      <w:r w:rsidR="00897BED">
        <w:t>a</w:t>
      </w:r>
      <w:r>
        <w:t>ccreditation</w:t>
      </w:r>
      <w:r w:rsidR="007D6EEC">
        <w:t xml:space="preserve"> and i</w:t>
      </w:r>
      <w:r>
        <w:t xml:space="preserve">t is recommended that the </w:t>
      </w:r>
      <w:r w:rsidR="00717E67" w:rsidRPr="00717E67">
        <w:t>maximum period should not norma</w:t>
      </w:r>
      <w:r w:rsidR="00717E67">
        <w:t>lly exceed five years</w:t>
      </w:r>
      <w:r w:rsidR="009653F1">
        <w:t xml:space="preserve">.  </w:t>
      </w:r>
      <w:r w:rsidR="007D6EEC">
        <w:t>O</w:t>
      </w:r>
      <w:r w:rsidR="007D6EEC" w:rsidRPr="007D6EEC">
        <w:t>pen-ended certificates should not be issued.</w:t>
      </w:r>
    </w:p>
    <w:p w14:paraId="78BE1694" w14:textId="453EBDF2" w:rsidR="00AB11EC" w:rsidRDefault="00AB11EC" w:rsidP="00AB11EC">
      <w:pPr>
        <w:pStyle w:val="BodyText"/>
      </w:pPr>
      <w:r>
        <w:t>Information to be contain</w:t>
      </w:r>
      <w:r w:rsidR="00484A69">
        <w:t>ed on the certificate includes:</w:t>
      </w:r>
    </w:p>
    <w:p w14:paraId="110F6489" w14:textId="158D96B6" w:rsidR="00484A69" w:rsidRDefault="00A00224" w:rsidP="004779E7">
      <w:pPr>
        <w:pStyle w:val="Bullet1"/>
        <w:numPr>
          <w:ilvl w:val="0"/>
          <w:numId w:val="68"/>
        </w:numPr>
      </w:pPr>
      <w:r>
        <w:rPr>
          <w:u w:val="single"/>
        </w:rPr>
        <w:t xml:space="preserve">Certificate </w:t>
      </w:r>
      <w:r w:rsidR="0091769D">
        <w:rPr>
          <w:u w:val="single"/>
        </w:rPr>
        <w:t>n</w:t>
      </w:r>
      <w:r w:rsidR="00484A69" w:rsidRPr="0042634F">
        <w:rPr>
          <w:u w:val="single"/>
        </w:rPr>
        <w:t>umber</w:t>
      </w:r>
      <w:r w:rsidR="00484A69">
        <w:t xml:space="preserve"> - </w:t>
      </w:r>
      <w:r w:rsidR="00484A69" w:rsidRPr="00484A69">
        <w:t>A unique serial number should be inserted.</w:t>
      </w:r>
    </w:p>
    <w:p w14:paraId="3076BABF" w14:textId="0E5085C0" w:rsidR="00484A69" w:rsidRDefault="0042634F" w:rsidP="004779E7">
      <w:pPr>
        <w:pStyle w:val="Bullet1"/>
        <w:numPr>
          <w:ilvl w:val="0"/>
          <w:numId w:val="68"/>
        </w:numPr>
      </w:pPr>
      <w:r w:rsidRPr="0042634F">
        <w:rPr>
          <w:u w:val="single"/>
        </w:rPr>
        <w:t xml:space="preserve">Name of </w:t>
      </w:r>
      <w:r w:rsidR="0091769D">
        <w:rPr>
          <w:u w:val="single"/>
        </w:rPr>
        <w:t>t</w:t>
      </w:r>
      <w:r w:rsidR="00BE64AA">
        <w:rPr>
          <w:u w:val="single"/>
        </w:rPr>
        <w:t>raining organization</w:t>
      </w:r>
      <w:r>
        <w:t xml:space="preserve"> - The full name of the </w:t>
      </w:r>
      <w:r w:rsidR="00BE64AA">
        <w:t>training organization</w:t>
      </w:r>
      <w:r>
        <w:t>, as given in their official documentation.</w:t>
      </w:r>
    </w:p>
    <w:p w14:paraId="0DB23604" w14:textId="50D06BD0" w:rsidR="0042634F" w:rsidRDefault="0042634F" w:rsidP="0054081B">
      <w:pPr>
        <w:pStyle w:val="Bullet1"/>
        <w:numPr>
          <w:ilvl w:val="0"/>
          <w:numId w:val="68"/>
        </w:numPr>
      </w:pPr>
      <w:r w:rsidRPr="00444816">
        <w:rPr>
          <w:u w:val="single"/>
        </w:rPr>
        <w:t xml:space="preserve">Name of </w:t>
      </w:r>
      <w:r w:rsidR="0091769D">
        <w:rPr>
          <w:u w:val="single"/>
        </w:rPr>
        <w:t>c</w:t>
      </w:r>
      <w:r w:rsidRPr="00444816">
        <w:rPr>
          <w:u w:val="single"/>
        </w:rPr>
        <w:t xml:space="preserve">ompetent </w:t>
      </w:r>
      <w:r w:rsidR="0091769D">
        <w:rPr>
          <w:u w:val="single"/>
        </w:rPr>
        <w:t>a</w:t>
      </w:r>
      <w:r w:rsidRPr="00444816">
        <w:rPr>
          <w:u w:val="single"/>
        </w:rPr>
        <w:t>uthority</w:t>
      </w:r>
      <w:r>
        <w:t xml:space="preserve"> - The full name of the </w:t>
      </w:r>
      <w:r w:rsidR="00717E67">
        <w:t>c</w:t>
      </w:r>
      <w:r>
        <w:t xml:space="preserve">ompetent </w:t>
      </w:r>
      <w:r w:rsidR="00717E67">
        <w:t>a</w:t>
      </w:r>
      <w:r>
        <w:t xml:space="preserve">uthority </w:t>
      </w:r>
      <w:r w:rsidR="00444816">
        <w:t>issuing the certificate.</w:t>
      </w:r>
      <w:r w:rsidR="0054081B">
        <w:t xml:space="preserve"> </w:t>
      </w:r>
    </w:p>
    <w:p w14:paraId="58D9863B" w14:textId="4DCB0348" w:rsidR="0042634F" w:rsidRDefault="0042634F" w:rsidP="004779E7">
      <w:pPr>
        <w:pStyle w:val="Bullet1"/>
        <w:numPr>
          <w:ilvl w:val="0"/>
          <w:numId w:val="68"/>
        </w:numPr>
      </w:pPr>
      <w:r w:rsidRPr="00444816">
        <w:rPr>
          <w:u w:val="single"/>
        </w:rPr>
        <w:t>Date of certificate</w:t>
      </w:r>
      <w:r>
        <w:t xml:space="preserve"> - The date on which the certificate is awarded</w:t>
      </w:r>
      <w:r w:rsidR="00A00224">
        <w:t xml:space="preserve"> or issued</w:t>
      </w:r>
      <w:r>
        <w:t xml:space="preserve">. </w:t>
      </w:r>
      <w:r w:rsidR="00444816">
        <w:t>Note - t</w:t>
      </w:r>
      <w:r>
        <w:t>his may not necessarily be the same as the date on which the audit was completed.</w:t>
      </w:r>
    </w:p>
    <w:p w14:paraId="02E4DD90" w14:textId="2894CBAA" w:rsidR="0042634F" w:rsidRDefault="0042634F" w:rsidP="004779E7">
      <w:pPr>
        <w:pStyle w:val="Bullet1"/>
        <w:numPr>
          <w:ilvl w:val="0"/>
          <w:numId w:val="68"/>
        </w:numPr>
      </w:pPr>
      <w:r w:rsidRPr="00444816">
        <w:rPr>
          <w:u w:val="single"/>
        </w:rPr>
        <w:t xml:space="preserve">Expiry </w:t>
      </w:r>
      <w:r w:rsidR="0091769D">
        <w:rPr>
          <w:u w:val="single"/>
        </w:rPr>
        <w:t>d</w:t>
      </w:r>
      <w:r w:rsidRPr="00444816">
        <w:rPr>
          <w:u w:val="single"/>
        </w:rPr>
        <w:t>ate</w:t>
      </w:r>
      <w:r>
        <w:t xml:space="preserve"> - The </w:t>
      </w:r>
      <w:r w:rsidR="00717E67">
        <w:t xml:space="preserve">expiry </w:t>
      </w:r>
      <w:r>
        <w:t>date should normally be five years less one day after the date on which the</w:t>
      </w:r>
      <w:r w:rsidR="00444816">
        <w:t xml:space="preserve"> </w:t>
      </w:r>
      <w:r>
        <w:t>certificate was awarded.</w:t>
      </w:r>
    </w:p>
    <w:p w14:paraId="6332B2AB" w14:textId="1C95AE8B" w:rsidR="00453D69" w:rsidRPr="00AB11EC" w:rsidRDefault="00453D69" w:rsidP="004779E7">
      <w:pPr>
        <w:pStyle w:val="Bullet1"/>
        <w:numPr>
          <w:ilvl w:val="0"/>
          <w:numId w:val="68"/>
        </w:numPr>
      </w:pPr>
      <w:r>
        <w:rPr>
          <w:u w:val="single"/>
        </w:rPr>
        <w:t xml:space="preserve">List of the </w:t>
      </w:r>
      <w:r w:rsidR="0091769D">
        <w:rPr>
          <w:u w:val="single"/>
        </w:rPr>
        <w:t>m</w:t>
      </w:r>
      <w:r>
        <w:rPr>
          <w:u w:val="single"/>
        </w:rPr>
        <w:t xml:space="preserve">odel </w:t>
      </w:r>
      <w:r w:rsidR="0091769D">
        <w:rPr>
          <w:u w:val="single"/>
        </w:rPr>
        <w:t>c</w:t>
      </w:r>
      <w:r>
        <w:rPr>
          <w:u w:val="single"/>
        </w:rPr>
        <w:t>ourses</w:t>
      </w:r>
      <w:r>
        <w:t xml:space="preserve"> – List of the courses the </w:t>
      </w:r>
      <w:r w:rsidR="00BE64AA">
        <w:t>organization</w:t>
      </w:r>
      <w:r>
        <w:t xml:space="preserve"> is approved to deliver. </w:t>
      </w:r>
    </w:p>
    <w:p w14:paraId="243920CF" w14:textId="2A69E7FD" w:rsidR="00AB11EC" w:rsidRDefault="00444816" w:rsidP="004779E7">
      <w:pPr>
        <w:pStyle w:val="Bullet1"/>
        <w:numPr>
          <w:ilvl w:val="0"/>
          <w:numId w:val="68"/>
        </w:numPr>
      </w:pPr>
      <w:r w:rsidRPr="00444816">
        <w:rPr>
          <w:u w:val="single"/>
        </w:rPr>
        <w:t>Other</w:t>
      </w:r>
      <w:r>
        <w:rPr>
          <w:u w:val="single"/>
        </w:rPr>
        <w:t xml:space="preserve"> </w:t>
      </w:r>
      <w:r w:rsidR="0091769D">
        <w:rPr>
          <w:u w:val="single"/>
        </w:rPr>
        <w:t>c</w:t>
      </w:r>
      <w:r>
        <w:rPr>
          <w:u w:val="single"/>
        </w:rPr>
        <w:t>onditions</w:t>
      </w:r>
      <w:r>
        <w:t xml:space="preserve"> – It may be relevant to l</w:t>
      </w:r>
      <w:r w:rsidR="00484A69">
        <w:t xml:space="preserve">ist </w:t>
      </w:r>
      <w:r>
        <w:t xml:space="preserve">any </w:t>
      </w:r>
      <w:r w:rsidR="00717E67">
        <w:t xml:space="preserve">other </w:t>
      </w:r>
      <w:r w:rsidR="00484A69">
        <w:t xml:space="preserve">conditions </w:t>
      </w:r>
      <w:r>
        <w:t xml:space="preserve">that the </w:t>
      </w:r>
      <w:r w:rsidR="00BE64AA">
        <w:t>training organization</w:t>
      </w:r>
      <w:r>
        <w:t xml:space="preserve"> needs to comply with.</w:t>
      </w:r>
    </w:p>
    <w:p w14:paraId="79B624D7" w14:textId="14C6A93C" w:rsidR="00792BC1" w:rsidRDefault="00484A69" w:rsidP="00B83DA2">
      <w:pPr>
        <w:pStyle w:val="BodyText"/>
      </w:pPr>
      <w:r>
        <w:t xml:space="preserve">The </w:t>
      </w:r>
      <w:r w:rsidR="0091769D">
        <w:t>c</w:t>
      </w:r>
      <w:r>
        <w:t xml:space="preserve">ompetent </w:t>
      </w:r>
      <w:r w:rsidR="0091769D">
        <w:t>a</w:t>
      </w:r>
      <w:r>
        <w:t>uthority should retain a copy of the certificate for their records</w:t>
      </w:r>
      <w:r w:rsidR="009653F1">
        <w:t>,</w:t>
      </w:r>
      <w:r>
        <w:t xml:space="preserve"> and forward an electronic copy to IALA secretariat (</w:t>
      </w:r>
      <w:commentRangeStart w:id="104"/>
      <w:r w:rsidR="008E4BDB">
        <w:fldChar w:fldCharType="begin"/>
      </w:r>
      <w:r w:rsidR="008E4BDB">
        <w:instrText xml:space="preserve"> HYPERLINK "mailto:XXX@iala-aism.org" </w:instrText>
      </w:r>
      <w:r w:rsidR="008E4BDB">
        <w:fldChar w:fldCharType="separate"/>
      </w:r>
      <w:r w:rsidR="001229DE" w:rsidRPr="009653F1">
        <w:rPr>
          <w:rStyle w:val="Hyperlink"/>
          <w:highlight w:val="yellow"/>
        </w:rPr>
        <w:t>XXX@iala-aism.org</w:t>
      </w:r>
      <w:r w:rsidR="008E4BDB">
        <w:rPr>
          <w:rStyle w:val="Hyperlink"/>
          <w:highlight w:val="yellow"/>
        </w:rPr>
        <w:fldChar w:fldCharType="end"/>
      </w:r>
      <w:commentRangeEnd w:id="104"/>
      <w:r w:rsidR="00913370">
        <w:rPr>
          <w:rStyle w:val="CommentReference"/>
        </w:rPr>
        <w:commentReference w:id="104"/>
      </w:r>
      <w:r>
        <w:t>)</w:t>
      </w:r>
      <w:r w:rsidR="001229DE">
        <w:t xml:space="preserve">. </w:t>
      </w:r>
    </w:p>
    <w:p w14:paraId="639183BD" w14:textId="2E0970AB" w:rsidR="00B83DA2" w:rsidRDefault="00C1221E" w:rsidP="00F443E1">
      <w:pPr>
        <w:pStyle w:val="Heading2"/>
      </w:pPr>
      <w:bookmarkStart w:id="105" w:name="_Toc67659920"/>
      <w:r>
        <w:t>MAINTAINING ACCREDITATION</w:t>
      </w:r>
      <w:bookmarkEnd w:id="105"/>
    </w:p>
    <w:p w14:paraId="0C03C6D9" w14:textId="2CC4ED04" w:rsidR="00D46EF5" w:rsidRDefault="00D46EF5" w:rsidP="00D46EF5">
      <w:pPr>
        <w:pStyle w:val="Heading2separationline"/>
      </w:pPr>
    </w:p>
    <w:p w14:paraId="43851E3A" w14:textId="58F088F4" w:rsidR="00277F63" w:rsidRPr="00D861B3" w:rsidRDefault="008519E0" w:rsidP="008519E0">
      <w:pPr>
        <w:pStyle w:val="BodyText"/>
      </w:pPr>
      <w:r w:rsidRPr="00D861B3">
        <w:t>During the period of accreditation</w:t>
      </w:r>
      <w:r w:rsidR="00DB5EAC" w:rsidRPr="00D861B3">
        <w:t>,</w:t>
      </w:r>
      <w:r w:rsidRPr="00D861B3">
        <w:t xml:space="preserve"> a competent authority may consider the use of periodic audits and associated compliance matrixes to ensure the accredited training organi</w:t>
      </w:r>
      <w:r w:rsidR="00D368D4" w:rsidRPr="00D861B3">
        <w:t>z</w:t>
      </w:r>
      <w:r w:rsidRPr="00D861B3">
        <w:t xml:space="preserve">ation continues to </w:t>
      </w:r>
      <w:r w:rsidR="00277F63" w:rsidRPr="00D861B3">
        <w:t xml:space="preserve">conform </w:t>
      </w:r>
      <w:proofErr w:type="gramStart"/>
      <w:r w:rsidR="00277F63" w:rsidRPr="00D861B3">
        <w:t>with</w:t>
      </w:r>
      <w:proofErr w:type="gramEnd"/>
      <w:r w:rsidR="00277F63" w:rsidRPr="00D861B3">
        <w:t xml:space="preserve"> the practices specified in </w:t>
      </w:r>
      <w:r w:rsidR="00277F63" w:rsidRPr="002B4AA5">
        <w:rPr>
          <w:i/>
        </w:rPr>
        <w:t>Recommendation 0149 on</w:t>
      </w:r>
      <w:r w:rsidR="00277F63" w:rsidRPr="00D861B3">
        <w:rPr>
          <w:i/>
          <w:iCs/>
        </w:rPr>
        <w:t xml:space="preserve"> the Accreditation of Training Organizations</w:t>
      </w:r>
      <w:r w:rsidR="00277F63" w:rsidRPr="00D861B3">
        <w:t xml:space="preserve"> and guidance described in </w:t>
      </w:r>
      <w:r w:rsidRPr="00D861B3">
        <w:t xml:space="preserve">this Guideline. </w:t>
      </w:r>
    </w:p>
    <w:p w14:paraId="1C46BED5" w14:textId="6D9E9A55" w:rsidR="00EA130F" w:rsidRPr="00D861B3" w:rsidRDefault="00EA130F" w:rsidP="008519E0">
      <w:pPr>
        <w:pStyle w:val="BodyText"/>
      </w:pPr>
      <w:r w:rsidRPr="00D861B3">
        <w:t>Examples of how this could be adopted include:</w:t>
      </w:r>
    </w:p>
    <w:p w14:paraId="3791C808" w14:textId="01EE691A" w:rsidR="00EA130F" w:rsidRPr="00D861B3" w:rsidRDefault="006A0965" w:rsidP="00EA130F">
      <w:pPr>
        <w:pStyle w:val="BodyText"/>
        <w:numPr>
          <w:ilvl w:val="0"/>
          <w:numId w:val="77"/>
        </w:numPr>
      </w:pPr>
      <w:r>
        <w:t>A</w:t>
      </w:r>
      <w:r w:rsidR="008519E0" w:rsidRPr="00D861B3">
        <w:t xml:space="preserve">n </w:t>
      </w:r>
      <w:r w:rsidR="008519E0" w:rsidRPr="00D425BB">
        <w:t>audit conducted approximately</w:t>
      </w:r>
      <w:r w:rsidR="008519E0" w:rsidRPr="00D861B3">
        <w:t xml:space="preserve"> half way through the validity period</w:t>
      </w:r>
      <w:r>
        <w:t>.</w:t>
      </w:r>
    </w:p>
    <w:p w14:paraId="3C493CE3" w14:textId="5840D648" w:rsidR="00EA130F" w:rsidRPr="00D861B3" w:rsidRDefault="006A0965" w:rsidP="00EA130F">
      <w:pPr>
        <w:pStyle w:val="BodyText"/>
        <w:numPr>
          <w:ilvl w:val="0"/>
          <w:numId w:val="77"/>
        </w:numPr>
      </w:pPr>
      <w:r>
        <w:t>W</w:t>
      </w:r>
      <w:r w:rsidR="00277F63" w:rsidRPr="00D861B3">
        <w:t>he</w:t>
      </w:r>
      <w:r w:rsidR="00EA130F" w:rsidRPr="00D861B3">
        <w:t>re</w:t>
      </w:r>
      <w:r w:rsidR="00277F63" w:rsidRPr="00D861B3">
        <w:t xml:space="preserve"> </w:t>
      </w:r>
      <w:r w:rsidR="008519E0" w:rsidRPr="00D861B3">
        <w:t>concerns</w:t>
      </w:r>
      <w:r w:rsidR="00EA130F" w:rsidRPr="00D861B3">
        <w:t xml:space="preserve"> have</w:t>
      </w:r>
      <w:r w:rsidR="008519E0" w:rsidRPr="00D861B3">
        <w:t xml:space="preserve"> </w:t>
      </w:r>
      <w:r w:rsidR="00277F63" w:rsidRPr="00D861B3">
        <w:t>be</w:t>
      </w:r>
      <w:r w:rsidR="00EA130F" w:rsidRPr="00D861B3">
        <w:t>en</w:t>
      </w:r>
      <w:r w:rsidR="00277F63" w:rsidRPr="00D861B3">
        <w:t xml:space="preserve"> raised </w:t>
      </w:r>
      <w:r w:rsidR="008519E0" w:rsidRPr="00D861B3">
        <w:t xml:space="preserve">regarding the delivery of the courses they have been approved to deliver.  </w:t>
      </w:r>
    </w:p>
    <w:p w14:paraId="408EFAD6" w14:textId="6F97EB56" w:rsidR="008519E0" w:rsidRPr="00D861B3" w:rsidRDefault="00EA130F" w:rsidP="00EA130F">
      <w:pPr>
        <w:pStyle w:val="BodyText"/>
        <w:numPr>
          <w:ilvl w:val="0"/>
          <w:numId w:val="77"/>
        </w:numPr>
      </w:pPr>
      <w:r w:rsidRPr="00D861B3">
        <w:t xml:space="preserve">Requiring an </w:t>
      </w:r>
      <w:r w:rsidR="008519E0" w:rsidRPr="00D861B3">
        <w:t xml:space="preserve">annual report </w:t>
      </w:r>
      <w:r w:rsidR="0054081B" w:rsidRPr="00D861B3">
        <w:t>summarizing</w:t>
      </w:r>
      <w:r w:rsidR="008519E0" w:rsidRPr="00D861B3">
        <w:t xml:space="preserve"> the number of students attending courses, details of current instructors/assessors, copies of student feedback results etc.</w:t>
      </w:r>
    </w:p>
    <w:p w14:paraId="6FC4E73A" w14:textId="34EBC0B2" w:rsidR="00435202" w:rsidRDefault="0086372F" w:rsidP="00435202">
      <w:pPr>
        <w:pStyle w:val="BodyText"/>
      </w:pPr>
      <w:r w:rsidRPr="0086372F">
        <w:t>P</w:t>
      </w:r>
      <w:r w:rsidR="00435202" w:rsidRPr="0086372F">
        <w:t xml:space="preserve">eriodic audits </w:t>
      </w:r>
      <w:r w:rsidR="00EA130F">
        <w:t xml:space="preserve">may </w:t>
      </w:r>
      <w:r w:rsidR="00435202" w:rsidRPr="0086372F">
        <w:t xml:space="preserve">also </w:t>
      </w:r>
      <w:r w:rsidRPr="0086372F">
        <w:t xml:space="preserve">aim to </w:t>
      </w:r>
      <w:r w:rsidR="00435202" w:rsidRPr="0086372F">
        <w:t xml:space="preserve">ensure </w:t>
      </w:r>
      <w:r w:rsidR="00DD6AB7">
        <w:t xml:space="preserve">the </w:t>
      </w:r>
      <w:r w:rsidR="00435202" w:rsidRPr="0086372F">
        <w:t xml:space="preserve">model courses for which the </w:t>
      </w:r>
      <w:r w:rsidR="00BE64AA">
        <w:t>training organization</w:t>
      </w:r>
      <w:r w:rsidR="00435202" w:rsidRPr="0086372F">
        <w:t xml:space="preserve"> is approved to deliver are being implemented in a manner consistent with the respective model course</w:t>
      </w:r>
      <w:r w:rsidRPr="0086372F">
        <w:t>,</w:t>
      </w:r>
      <w:r w:rsidR="00435202" w:rsidRPr="0086372F">
        <w:t xml:space="preserve"> and that updates to the model course</w:t>
      </w:r>
      <w:r w:rsidRPr="0086372F">
        <w:t xml:space="preserve">, IALA </w:t>
      </w:r>
      <w:r w:rsidR="00435202" w:rsidRPr="0086372F">
        <w:t>recommendations</w:t>
      </w:r>
      <w:r w:rsidRPr="0086372F">
        <w:t xml:space="preserve"> and </w:t>
      </w:r>
      <w:r w:rsidR="00435202" w:rsidRPr="0086372F">
        <w:t xml:space="preserve">guidelines </w:t>
      </w:r>
      <w:r w:rsidRPr="0086372F">
        <w:t>are</w:t>
      </w:r>
      <w:r w:rsidR="00435202" w:rsidRPr="0086372F">
        <w:t xml:space="preserve"> incorporated into training materials.</w:t>
      </w:r>
      <w:r w:rsidR="00435202">
        <w:t xml:space="preserve">  </w:t>
      </w:r>
    </w:p>
    <w:p w14:paraId="16F7B10E" w14:textId="715B9693" w:rsidR="001A6A86" w:rsidRDefault="0086372F" w:rsidP="00B83DA2">
      <w:pPr>
        <w:pStyle w:val="BodyText"/>
      </w:pPr>
      <w:r>
        <w:lastRenderedPageBreak/>
        <w:t xml:space="preserve">The competent authority should have procedures in place to </w:t>
      </w:r>
      <w:r w:rsidR="002B4AA5">
        <w:t>accommodate</w:t>
      </w:r>
      <w:r>
        <w:t xml:space="preserve"> amendments</w:t>
      </w:r>
      <w:r w:rsidR="0054081B">
        <w:t xml:space="preserve"> to </w:t>
      </w:r>
      <w:r w:rsidR="002B4AA5">
        <w:t xml:space="preserve">a </w:t>
      </w:r>
      <w:r w:rsidR="0054081B">
        <w:t xml:space="preserve">certificate of accreditation </w:t>
      </w:r>
      <w:r w:rsidR="002B4AA5">
        <w:t>for a</w:t>
      </w:r>
      <w:r>
        <w:t xml:space="preserve"> </w:t>
      </w:r>
      <w:r w:rsidR="00BE64AA">
        <w:t>training organization</w:t>
      </w:r>
      <w:r w:rsidR="002B4AA5">
        <w:t xml:space="preserve"> where appropriate</w:t>
      </w:r>
      <w:r>
        <w:t xml:space="preserve">. </w:t>
      </w:r>
      <w:r w:rsidR="00F763CE">
        <w:t xml:space="preserve">An example </w:t>
      </w:r>
      <w:r w:rsidR="001A6A86">
        <w:t xml:space="preserve">of when an amendment to a certificate of accreditation may be required is where a training organisation </w:t>
      </w:r>
      <w:r w:rsidR="00BE6CD0">
        <w:t>applies to deliver an additional model co</w:t>
      </w:r>
      <w:r w:rsidR="00F763CE">
        <w:t xml:space="preserve">urse.  </w:t>
      </w:r>
    </w:p>
    <w:p w14:paraId="6FA4BF60" w14:textId="38D956EA" w:rsidR="00B83DA2" w:rsidRDefault="00C1221E" w:rsidP="00F443E1">
      <w:pPr>
        <w:pStyle w:val="Heading2"/>
      </w:pPr>
      <w:bookmarkStart w:id="106" w:name="_Toc67659921"/>
      <w:r>
        <w:t>RENEWAL ACCREDITATION</w:t>
      </w:r>
      <w:bookmarkEnd w:id="106"/>
    </w:p>
    <w:p w14:paraId="3566390F" w14:textId="4F8C8825" w:rsidR="00B80FAE" w:rsidRDefault="00B80FAE" w:rsidP="00B80FAE">
      <w:pPr>
        <w:pStyle w:val="Heading2separationline"/>
      </w:pPr>
    </w:p>
    <w:p w14:paraId="38762A3B" w14:textId="3175C64F" w:rsidR="00435202" w:rsidRDefault="00435202" w:rsidP="00B80FAE">
      <w:pPr>
        <w:pStyle w:val="BodyText"/>
      </w:pPr>
      <w:r>
        <w:t>I</w:t>
      </w:r>
      <w:r w:rsidRPr="00435202">
        <w:t xml:space="preserve">f the </w:t>
      </w:r>
      <w:r w:rsidR="00BE64AA">
        <w:t>training organization</w:t>
      </w:r>
      <w:r w:rsidRPr="00435202">
        <w:t xml:space="preserve"> </w:t>
      </w:r>
      <w:r>
        <w:t>intends</w:t>
      </w:r>
      <w:r w:rsidRPr="00435202">
        <w:t xml:space="preserve"> to continue operating</w:t>
      </w:r>
      <w:r w:rsidR="00563157">
        <w:t xml:space="preserve"> after the expiration of the certificate of accreditation</w:t>
      </w:r>
      <w:r w:rsidRPr="00435202">
        <w:t>, the competent authority should conduct a</w:t>
      </w:r>
      <w:r w:rsidR="006864D0">
        <w:t xml:space="preserve">n </w:t>
      </w:r>
      <w:r w:rsidR="00792BC1">
        <w:t>appropriate</w:t>
      </w:r>
      <w:r w:rsidRPr="00435202">
        <w:t xml:space="preserve"> </w:t>
      </w:r>
      <w:r>
        <w:t>audit similar to the initial audit to renew accreditation, and approve the model courses t</w:t>
      </w:r>
      <w:r w:rsidR="009D741C">
        <w:t>hey intend to del</w:t>
      </w:r>
      <w:r>
        <w:t xml:space="preserve">iver.  </w:t>
      </w:r>
      <w:r w:rsidR="001921D0">
        <w:t>I</w:t>
      </w:r>
      <w:r w:rsidR="00865698">
        <w:t>deally, this audit should be completed</w:t>
      </w:r>
      <w:r w:rsidR="001921D0">
        <w:t xml:space="preserve"> within 6 months of the certificate expiry date.</w:t>
      </w:r>
    </w:p>
    <w:p w14:paraId="6685E4FA" w14:textId="5E19B188" w:rsidR="008519E0" w:rsidRPr="00B80FAE" w:rsidRDefault="00435202" w:rsidP="00B80FAE">
      <w:pPr>
        <w:pStyle w:val="BodyText"/>
      </w:pPr>
      <w:r w:rsidRPr="00435202">
        <w:t xml:space="preserve">This </w:t>
      </w:r>
      <w:r w:rsidR="001921D0">
        <w:t xml:space="preserve">renewal audit </w:t>
      </w:r>
      <w:r w:rsidRPr="00435202">
        <w:t>ensure</w:t>
      </w:r>
      <w:r w:rsidR="001921D0">
        <w:t>s</w:t>
      </w:r>
      <w:r w:rsidRPr="00435202">
        <w:t xml:space="preserve"> the necessary standards </w:t>
      </w:r>
      <w:r w:rsidR="009D741C">
        <w:t>are being</w:t>
      </w:r>
      <w:r w:rsidRPr="00435202">
        <w:t xml:space="preserve"> maintained</w:t>
      </w:r>
      <w:r w:rsidR="009D741C">
        <w:t>,</w:t>
      </w:r>
      <w:r w:rsidRPr="00435202">
        <w:t xml:space="preserve"> and </w:t>
      </w:r>
      <w:r w:rsidR="001921D0">
        <w:t xml:space="preserve">that a </w:t>
      </w:r>
      <w:r w:rsidRPr="00435202">
        <w:t xml:space="preserve">new </w:t>
      </w:r>
      <w:r w:rsidR="00924827">
        <w:t>c</w:t>
      </w:r>
      <w:r>
        <w:t xml:space="preserve">ertification of </w:t>
      </w:r>
      <w:r w:rsidR="00924827">
        <w:t>a</w:t>
      </w:r>
      <w:r>
        <w:t>ccreditation</w:t>
      </w:r>
      <w:r w:rsidRPr="00435202">
        <w:t xml:space="preserve"> </w:t>
      </w:r>
      <w:r w:rsidR="001921D0">
        <w:t xml:space="preserve">can </w:t>
      </w:r>
      <w:r w:rsidRPr="00435202">
        <w:t>be issued.</w:t>
      </w:r>
    </w:p>
    <w:p w14:paraId="4A99B27C" w14:textId="7956AFDD" w:rsidR="00B83DA2" w:rsidRDefault="00C1221E" w:rsidP="00F443E1">
      <w:pPr>
        <w:pStyle w:val="Heading2"/>
      </w:pPr>
      <w:bookmarkStart w:id="107" w:name="_Toc67659922"/>
      <w:r>
        <w:t>WITHDRAWAL OF ACCREDITATION</w:t>
      </w:r>
      <w:bookmarkEnd w:id="107"/>
    </w:p>
    <w:p w14:paraId="48774868" w14:textId="65ECC453" w:rsidR="00E565D7" w:rsidRDefault="00E565D7" w:rsidP="00E565D7">
      <w:pPr>
        <w:pStyle w:val="Heading2separationline"/>
      </w:pPr>
    </w:p>
    <w:p w14:paraId="473497D7" w14:textId="5F8652BC" w:rsidR="00E565D7" w:rsidRPr="00E565D7" w:rsidRDefault="001921D0" w:rsidP="00E565D7">
      <w:pPr>
        <w:pStyle w:val="BodyText"/>
      </w:pPr>
      <w:r>
        <w:t xml:space="preserve">The </w:t>
      </w:r>
      <w:r w:rsidR="00BE64AA">
        <w:t>training organization</w:t>
      </w:r>
      <w:r>
        <w:t xml:space="preserve"> may notify the competent authority that they no longer require their accreditation, or intend to deliver their approved model courses.  </w:t>
      </w:r>
    </w:p>
    <w:p w14:paraId="139C7976" w14:textId="69E166D8" w:rsidR="00EA227E" w:rsidRDefault="001921D0" w:rsidP="00FB0CE8">
      <w:pPr>
        <w:pStyle w:val="BodyText"/>
      </w:pPr>
      <w:r>
        <w:t xml:space="preserve">Similarly, the competent authority may consider suspending or withdrawing </w:t>
      </w:r>
      <w:r w:rsidR="002F6A23">
        <w:t>their</w:t>
      </w:r>
      <w:r>
        <w:t xml:space="preserve"> </w:t>
      </w:r>
      <w:r w:rsidR="002F6A23">
        <w:t>c</w:t>
      </w:r>
      <w:r>
        <w:t xml:space="preserve">ertificate of </w:t>
      </w:r>
      <w:r w:rsidR="002F6A23">
        <w:t>a</w:t>
      </w:r>
      <w:r>
        <w:t xml:space="preserve">ccreditation </w:t>
      </w:r>
      <w:r w:rsidR="008539E1">
        <w:t xml:space="preserve">where a </w:t>
      </w:r>
      <w:r w:rsidR="00BE64AA">
        <w:t>training organization</w:t>
      </w:r>
      <w:r>
        <w:t xml:space="preserve"> </w:t>
      </w:r>
      <w:r w:rsidR="008539E1">
        <w:t xml:space="preserve">is </w:t>
      </w:r>
      <w:r w:rsidR="006F3B62">
        <w:t xml:space="preserve">not </w:t>
      </w:r>
      <w:r w:rsidR="008539E1">
        <w:t xml:space="preserve">able to demonstrate compliance </w:t>
      </w:r>
      <w:r w:rsidR="002D6475">
        <w:t xml:space="preserve">with </w:t>
      </w:r>
      <w:r w:rsidR="00EA227E">
        <w:t>a functioning quality management system</w:t>
      </w:r>
      <w:r w:rsidR="008539E1">
        <w:t xml:space="preserve">, and the </w:t>
      </w:r>
      <w:r w:rsidR="009D741C">
        <w:t xml:space="preserve">requirements </w:t>
      </w:r>
      <w:r w:rsidR="008539E1" w:rsidRPr="009A4B1A">
        <w:t xml:space="preserve">for </w:t>
      </w:r>
      <w:r w:rsidR="009D741C">
        <w:t>the</w:t>
      </w:r>
      <w:r w:rsidR="008539E1" w:rsidRPr="009A4B1A">
        <w:t xml:space="preserve"> implementation, delivery and assessment</w:t>
      </w:r>
      <w:r w:rsidR="009D741C">
        <w:t xml:space="preserve"> of the respective model course</w:t>
      </w:r>
      <w:r w:rsidR="008539E1" w:rsidRPr="009A4B1A">
        <w:t>.</w:t>
      </w:r>
    </w:p>
    <w:p w14:paraId="04524533" w14:textId="16B0DBC9" w:rsidR="005F5ED5" w:rsidRDefault="008539E1" w:rsidP="005F5ED5">
      <w:pPr>
        <w:pStyle w:val="BodyText"/>
      </w:pPr>
      <w:r>
        <w:t xml:space="preserve">Where a </w:t>
      </w:r>
      <w:r w:rsidR="009D741C">
        <w:t>c</w:t>
      </w:r>
      <w:r>
        <w:t xml:space="preserve">ertificate of </w:t>
      </w:r>
      <w:r w:rsidR="009D741C">
        <w:t>a</w:t>
      </w:r>
      <w:r>
        <w:t xml:space="preserve">ccreditation is withdrawn, IALA should be informed so </w:t>
      </w:r>
      <w:r w:rsidR="006F3B62">
        <w:t xml:space="preserve">records </w:t>
      </w:r>
      <w:r>
        <w:t xml:space="preserve">can be </w:t>
      </w:r>
      <w:r w:rsidR="00803F2F">
        <w:t xml:space="preserve">updated and </w:t>
      </w:r>
      <w:r>
        <w:t xml:space="preserve">reflected </w:t>
      </w:r>
      <w:r w:rsidR="006F3B62">
        <w:t xml:space="preserve">accordingly </w:t>
      </w:r>
      <w:r>
        <w:t xml:space="preserve">on the IALA website. </w:t>
      </w:r>
    </w:p>
    <w:p w14:paraId="39D5C69C" w14:textId="7519C428" w:rsidR="00C437C7" w:rsidRDefault="00D40A8B" w:rsidP="00E3722A">
      <w:pPr>
        <w:pStyle w:val="Heading1"/>
      </w:pPr>
      <w:bookmarkStart w:id="108" w:name="_Toc67659923"/>
      <w:r>
        <w:t xml:space="preserve">Role of </w:t>
      </w:r>
      <w:r w:rsidR="00C1221E">
        <w:t>IALA AND USE OF IALA LOGO</w:t>
      </w:r>
      <w:bookmarkEnd w:id="108"/>
    </w:p>
    <w:p w14:paraId="59311C5F" w14:textId="77777777" w:rsidR="00C437C7" w:rsidRDefault="00C437C7" w:rsidP="00C437C7">
      <w:pPr>
        <w:pStyle w:val="Heading1separatationline"/>
      </w:pPr>
    </w:p>
    <w:p w14:paraId="40A7BDB4" w14:textId="6DBEEC69" w:rsidR="001F437A" w:rsidRDefault="001F437A" w:rsidP="001F437A">
      <w:pPr>
        <w:pStyle w:val="BodyText"/>
      </w:pPr>
      <w:r>
        <w:t xml:space="preserve">The competent authority should inform IALA that a request has been made for the accreditation of a new </w:t>
      </w:r>
      <w:r w:rsidR="00BE64AA">
        <w:t>training organization</w:t>
      </w:r>
      <w:r>
        <w:t xml:space="preserve">. If necessary, IALA can provide </w:t>
      </w:r>
      <w:r w:rsidR="009D741C">
        <w:t xml:space="preserve">further </w:t>
      </w:r>
      <w:r>
        <w:t xml:space="preserve">advice </w:t>
      </w:r>
      <w:r w:rsidR="00601721">
        <w:t>on</w:t>
      </w:r>
      <w:r>
        <w:t xml:space="preserve"> the accreditation and approval process.</w:t>
      </w:r>
      <w:r w:rsidRPr="00E071DB">
        <w:t xml:space="preserve">  </w:t>
      </w:r>
    </w:p>
    <w:p w14:paraId="60D17021" w14:textId="6004ACD6" w:rsidR="001F437A" w:rsidRDefault="001F437A" w:rsidP="001F437A">
      <w:pPr>
        <w:pStyle w:val="BodyText"/>
      </w:pPr>
      <w:r>
        <w:t xml:space="preserve">The use of IALA logo indicates that the accreditation and approval process </w:t>
      </w:r>
      <w:r w:rsidR="004C0816">
        <w:t>complies</w:t>
      </w:r>
      <w:r>
        <w:t xml:space="preserve"> with </w:t>
      </w:r>
      <w:r w:rsidR="0097041D">
        <w:t xml:space="preserve">this </w:t>
      </w:r>
      <w:r>
        <w:t xml:space="preserve">Guideline.  </w:t>
      </w:r>
    </w:p>
    <w:p w14:paraId="7E257615" w14:textId="1CF9096E" w:rsidR="001F437A" w:rsidRDefault="001F437A" w:rsidP="001F437A">
      <w:pPr>
        <w:pStyle w:val="BodyText"/>
      </w:pPr>
      <w:r>
        <w:t>Once an accreditation and approval process has been completed, the competent authority should provide copies of the certificate of accreditation and the report</w:t>
      </w:r>
      <w:r w:rsidR="00601721">
        <w:t xml:space="preserve"> on th</w:t>
      </w:r>
      <w:r>
        <w:t>e audit process to IALA.</w:t>
      </w:r>
    </w:p>
    <w:p w14:paraId="30471E7B" w14:textId="603CC703" w:rsidR="00792BC1" w:rsidRDefault="001F437A" w:rsidP="001F437A">
      <w:pPr>
        <w:pStyle w:val="BodyText"/>
      </w:pPr>
      <w:r>
        <w:t>Following receipt of these documents</w:t>
      </w:r>
      <w:r w:rsidR="004C0816">
        <w:t>,</w:t>
      </w:r>
      <w:r>
        <w:t xml:space="preserve"> the </w:t>
      </w:r>
      <w:r w:rsidR="004C0816">
        <w:t xml:space="preserve">details of the </w:t>
      </w:r>
      <w:r w:rsidR="00BE64AA">
        <w:t>training organization</w:t>
      </w:r>
      <w:r>
        <w:t xml:space="preserve"> will be added </w:t>
      </w:r>
      <w:r w:rsidR="001229DE">
        <w:t>to</w:t>
      </w:r>
      <w:r>
        <w:t xml:space="preserve"> the IALA website and copies of the IALA logo provided to the </w:t>
      </w:r>
      <w:r w:rsidR="00BE64AA">
        <w:t>training organization</w:t>
      </w:r>
      <w:r>
        <w:t xml:space="preserve">. The </w:t>
      </w:r>
      <w:r w:rsidR="00BE64AA">
        <w:t>training organization</w:t>
      </w:r>
      <w:r>
        <w:t xml:space="preserve"> will </w:t>
      </w:r>
      <w:r w:rsidR="00601721">
        <w:t xml:space="preserve">then </w:t>
      </w:r>
      <w:r>
        <w:t xml:space="preserve">have </w:t>
      </w:r>
      <w:r w:rsidR="009D741C" w:rsidRPr="00601721">
        <w:t>permission</w:t>
      </w:r>
      <w:r>
        <w:t xml:space="preserve"> to use the IALA logo for the duration of the validity of their </w:t>
      </w:r>
      <w:r w:rsidR="009D741C">
        <w:t xml:space="preserve">certificate of </w:t>
      </w:r>
      <w:r>
        <w:t>accreditation</w:t>
      </w:r>
      <w:r w:rsidR="00E46C38">
        <w:t xml:space="preserve">. </w:t>
      </w:r>
      <w:r>
        <w:t xml:space="preserve">The IALA logo may only be used by </w:t>
      </w:r>
      <w:r w:rsidR="00BE64AA">
        <w:t>training organization</w:t>
      </w:r>
      <w:r>
        <w:t xml:space="preserve">s located in a country that is a national member of IALA. </w:t>
      </w:r>
    </w:p>
    <w:p w14:paraId="29F4E816" w14:textId="55ACB8E4" w:rsidR="00597B9E" w:rsidRDefault="00C1221E" w:rsidP="00071CF4">
      <w:pPr>
        <w:pStyle w:val="Heading1"/>
      </w:pPr>
      <w:bookmarkStart w:id="109" w:name="_Toc67659924"/>
      <w:r>
        <w:rPr>
          <w:caps w:val="0"/>
        </w:rPr>
        <w:t xml:space="preserve">INTERNATIONAL RECOGNITION OF ACCREDITED </w:t>
      </w:r>
      <w:r w:rsidR="00BE64AA">
        <w:rPr>
          <w:caps w:val="0"/>
        </w:rPr>
        <w:t>TRAINING ORGANIZATION</w:t>
      </w:r>
      <w:r>
        <w:rPr>
          <w:caps w:val="0"/>
        </w:rPr>
        <w:t>S</w:t>
      </w:r>
      <w:bookmarkEnd w:id="109"/>
    </w:p>
    <w:p w14:paraId="33785BB3" w14:textId="77777777" w:rsidR="00597B9E" w:rsidRDefault="00597B9E" w:rsidP="00597B9E">
      <w:pPr>
        <w:pStyle w:val="Heading2separationline"/>
      </w:pPr>
    </w:p>
    <w:p w14:paraId="22B803DD" w14:textId="51E6E582" w:rsidR="00FA5BF1" w:rsidRDefault="00316427" w:rsidP="00597B9E">
      <w:pPr>
        <w:pStyle w:val="BodyText"/>
      </w:pPr>
      <w:r>
        <w:t>Agreements may be identified for one Country to recognise accredit</w:t>
      </w:r>
      <w:r w:rsidR="003D58B7">
        <w:t xml:space="preserve">ed </w:t>
      </w:r>
      <w:r>
        <w:t>training organi</w:t>
      </w:r>
      <w:r w:rsidR="003D58B7">
        <w:t>z</w:t>
      </w:r>
      <w:r>
        <w:t>ation(s) from another Country. Reciprocal arrangement</w:t>
      </w:r>
      <w:r w:rsidR="003D58B7">
        <w:t>s</w:t>
      </w:r>
      <w:r>
        <w:t xml:space="preserve"> may be implemented to facilitate such recognition where</w:t>
      </w:r>
      <w:r w:rsidR="00597B9E">
        <w:t xml:space="preserve"> the competent authority </w:t>
      </w:r>
      <w:r>
        <w:t>is</w:t>
      </w:r>
      <w:r w:rsidR="00597B9E">
        <w:t xml:space="preserve"> satisfied that the training arrangements comply with IALA standards.   </w:t>
      </w:r>
    </w:p>
    <w:p w14:paraId="04D3F093" w14:textId="0B67FCF7" w:rsidR="00597B9E" w:rsidRDefault="00AC6913" w:rsidP="00597B9E">
      <w:pPr>
        <w:pStyle w:val="BodyText"/>
      </w:pPr>
      <w:r>
        <w:t xml:space="preserve">A letter of confirmation, </w:t>
      </w:r>
      <w:r w:rsidR="00597B9E">
        <w:t>memorandum of understanding</w:t>
      </w:r>
      <w:r w:rsidR="00601721">
        <w:t>,</w:t>
      </w:r>
      <w:r w:rsidR="00597B9E">
        <w:t xml:space="preserve"> or other appropriate instrument</w:t>
      </w:r>
      <w:r>
        <w:t xml:space="preserve"> should be used to document the recognition</w:t>
      </w:r>
      <w:r w:rsidR="00597B9E">
        <w:t>.</w:t>
      </w:r>
    </w:p>
    <w:p w14:paraId="41633F34" w14:textId="77777777" w:rsidR="00FA649A" w:rsidRDefault="00FA649A" w:rsidP="00FA649A">
      <w:pPr>
        <w:pStyle w:val="Heading1"/>
      </w:pPr>
      <w:bookmarkStart w:id="110" w:name="_Toc67659925"/>
      <w:commentRangeStart w:id="111"/>
      <w:r>
        <w:t>GLOSSARY</w:t>
      </w:r>
      <w:commentRangeEnd w:id="111"/>
      <w:r w:rsidR="009D741C">
        <w:rPr>
          <w:rStyle w:val="CommentReference"/>
          <w:rFonts w:asciiTheme="minorHAnsi" w:eastAsiaTheme="minorHAnsi" w:hAnsiTheme="minorHAnsi" w:cstheme="minorBidi"/>
          <w:b w:val="0"/>
          <w:bCs w:val="0"/>
          <w:caps w:val="0"/>
          <w:color w:val="auto"/>
        </w:rPr>
        <w:commentReference w:id="111"/>
      </w:r>
      <w:bookmarkEnd w:id="110"/>
    </w:p>
    <w:p w14:paraId="177C8A81" w14:textId="77777777" w:rsidR="00FA649A" w:rsidRDefault="00FA649A" w:rsidP="00FA649A">
      <w:pPr>
        <w:pStyle w:val="Heading1separatationline"/>
      </w:pPr>
    </w:p>
    <w:p w14:paraId="1FDA3DD3" w14:textId="77777777" w:rsidR="00FA649A" w:rsidRPr="000D237E" w:rsidRDefault="00FA649A" w:rsidP="00FA649A">
      <w:pPr>
        <w:pStyle w:val="BodyText"/>
      </w:pPr>
      <w:r w:rsidRPr="000D237E">
        <w:t>To assist in the use of these Guidelines, the following definitions and clarifications have been used:</w:t>
      </w:r>
    </w:p>
    <w:p w14:paraId="12827BA8" w14:textId="43845773" w:rsidR="00FA649A" w:rsidRPr="000D237E" w:rsidRDefault="00FA649A" w:rsidP="00FA649A">
      <w:pPr>
        <w:pStyle w:val="BodyText"/>
      </w:pPr>
      <w:commentRangeStart w:id="112"/>
      <w:r w:rsidRPr="000D237E">
        <w:rPr>
          <w:b/>
        </w:rPr>
        <w:t>Accreditation</w:t>
      </w:r>
      <w:commentRangeEnd w:id="112"/>
      <w:r w:rsidR="003D5A19">
        <w:rPr>
          <w:rStyle w:val="CommentReference"/>
        </w:rPr>
        <w:commentReference w:id="112"/>
      </w:r>
      <w:r w:rsidRPr="000D237E">
        <w:t xml:space="preserve"> </w:t>
      </w:r>
      <w:r w:rsidR="005E12DC" w:rsidRPr="00813E95">
        <w:t xml:space="preserve">is </w:t>
      </w:r>
      <w:r w:rsidR="005E12DC">
        <w:t xml:space="preserve">the </w:t>
      </w:r>
      <w:r w:rsidR="005E12DC" w:rsidRPr="00813E95">
        <w:t xml:space="preserve">formal endorsement </w:t>
      </w:r>
      <w:r w:rsidR="005E12DC">
        <w:t xml:space="preserve">by a competent authority </w:t>
      </w:r>
      <w:r w:rsidR="005E12DC" w:rsidRPr="00813E95">
        <w:t xml:space="preserve">that </w:t>
      </w:r>
      <w:r w:rsidR="005E12DC">
        <w:t>a</w:t>
      </w:r>
      <w:r w:rsidR="005E12DC" w:rsidRPr="00813E95">
        <w:t xml:space="preserve"> </w:t>
      </w:r>
      <w:r w:rsidR="005E12DC">
        <w:t xml:space="preserve">training organization operates under quality </w:t>
      </w:r>
      <w:r w:rsidR="006A0965">
        <w:t xml:space="preserve">system </w:t>
      </w:r>
      <w:r w:rsidR="001538BE">
        <w:t>to deliver effective training</w:t>
      </w:r>
      <w:r w:rsidR="005E12DC">
        <w:t>.</w:t>
      </w:r>
      <w:r w:rsidR="003D5A19" w:rsidRPr="00EC6FA5">
        <w:t xml:space="preserve">  </w:t>
      </w:r>
    </w:p>
    <w:p w14:paraId="053EE160" w14:textId="21F3BF34" w:rsidR="001538BE" w:rsidRDefault="00FA649A" w:rsidP="001538BE">
      <w:pPr>
        <w:pStyle w:val="BodyText"/>
      </w:pPr>
      <w:commentRangeStart w:id="113"/>
      <w:r w:rsidRPr="00C87469">
        <w:rPr>
          <w:b/>
        </w:rPr>
        <w:lastRenderedPageBreak/>
        <w:t>Approval</w:t>
      </w:r>
      <w:commentRangeEnd w:id="113"/>
      <w:r w:rsidR="003D5A19" w:rsidRPr="00C87469">
        <w:rPr>
          <w:rStyle w:val="CommentReference"/>
        </w:rPr>
        <w:commentReference w:id="113"/>
      </w:r>
      <w:r w:rsidR="00C87469" w:rsidRPr="00C87469">
        <w:t xml:space="preserve"> is the formal endorsement by the competent authority that a training organization meets the standards specified in an IALA model course for its implementation, delivery and assessment.  </w:t>
      </w:r>
      <w:r w:rsidR="001538BE">
        <w:t xml:space="preserve"> </w:t>
      </w:r>
    </w:p>
    <w:p w14:paraId="39BA7C05" w14:textId="4ACE6A39" w:rsidR="00FA649A" w:rsidRPr="000D237E" w:rsidRDefault="00FA649A" w:rsidP="00FA649A">
      <w:pPr>
        <w:pStyle w:val="BodyText"/>
      </w:pPr>
      <w:r w:rsidRPr="000D237E">
        <w:rPr>
          <w:b/>
        </w:rPr>
        <w:t>Audit</w:t>
      </w:r>
      <w:r w:rsidRPr="000D237E">
        <w:t xml:space="preserve"> is a systematic and independent verification process to assess whether the</w:t>
      </w:r>
      <w:r w:rsidR="00161685">
        <w:t xml:space="preserve"> required standards are being met. </w:t>
      </w:r>
      <w:r w:rsidRPr="000D237E">
        <w:t xml:space="preserve">  </w:t>
      </w:r>
    </w:p>
    <w:p w14:paraId="776AFF38" w14:textId="005802E8" w:rsidR="00FA649A" w:rsidRDefault="00FA649A" w:rsidP="00FA649A">
      <w:pPr>
        <w:pStyle w:val="BodyText"/>
      </w:pPr>
      <w:r w:rsidRPr="00BD76BA">
        <w:rPr>
          <w:b/>
        </w:rPr>
        <w:t>Compliance Matrix</w:t>
      </w:r>
      <w:r>
        <w:t xml:space="preserve"> – </w:t>
      </w:r>
      <w:r w:rsidR="00161685">
        <w:t>A document designed to measure the effectiveness of how the requirements are being met.  The document aims to assist a training organization in the preparation prior to the audit</w:t>
      </w:r>
      <w:r w:rsidR="003D58B7">
        <w:t>,</w:t>
      </w:r>
      <w:r w:rsidR="00161685">
        <w:t xml:space="preserve"> and for auditors during the audit.</w:t>
      </w:r>
      <w:r>
        <w:t xml:space="preserve"> </w:t>
      </w:r>
    </w:p>
    <w:p w14:paraId="20521FA0" w14:textId="2BDFE14B" w:rsidR="00FA649A" w:rsidRPr="00161685" w:rsidRDefault="00FA649A" w:rsidP="00FA649A">
      <w:pPr>
        <w:pStyle w:val="BodyText"/>
      </w:pPr>
      <w:commentRangeStart w:id="114"/>
      <w:r w:rsidRPr="00BD76BA">
        <w:rPr>
          <w:b/>
        </w:rPr>
        <w:t>Model course</w:t>
      </w:r>
      <w:r>
        <w:t xml:space="preserve"> </w:t>
      </w:r>
      <w:commentRangeEnd w:id="114"/>
      <w:r w:rsidR="003204F9">
        <w:rPr>
          <w:rStyle w:val="CommentReference"/>
        </w:rPr>
        <w:commentReference w:id="114"/>
      </w:r>
      <w:r>
        <w:t xml:space="preserve">– </w:t>
      </w:r>
      <w:r w:rsidR="003D5A19" w:rsidRPr="003D5A19">
        <w:t>IALA Model Courses are training documents which define the level of training and knowledge needed to reach levels of competence defined by IALA</w:t>
      </w:r>
      <w:r w:rsidR="003D5A19" w:rsidRPr="00161685">
        <w:t>.</w:t>
      </w:r>
      <w:r w:rsidRPr="00161685">
        <w:t xml:space="preserve"> </w:t>
      </w:r>
    </w:p>
    <w:p w14:paraId="492F3E3F" w14:textId="3F2D9218" w:rsidR="00FA649A" w:rsidRDefault="00BE64AA" w:rsidP="00FA649A">
      <w:pPr>
        <w:pStyle w:val="BodyText"/>
      </w:pPr>
      <w:commentRangeStart w:id="115"/>
      <w:r>
        <w:rPr>
          <w:b/>
        </w:rPr>
        <w:t>Training organization</w:t>
      </w:r>
      <w:r w:rsidR="00FA649A" w:rsidRPr="000D237E">
        <w:t xml:space="preserve"> </w:t>
      </w:r>
      <w:commentRangeEnd w:id="115"/>
      <w:r w:rsidR="003D5A19">
        <w:rPr>
          <w:rStyle w:val="CommentReference"/>
        </w:rPr>
        <w:commentReference w:id="115"/>
      </w:r>
      <w:r w:rsidR="00FA649A" w:rsidRPr="000D237E">
        <w:t xml:space="preserve">– An entity accredited by the </w:t>
      </w:r>
      <w:r w:rsidR="00924827">
        <w:t>c</w:t>
      </w:r>
      <w:r w:rsidR="00FA649A" w:rsidRPr="000D237E">
        <w:t xml:space="preserve">ompetent </w:t>
      </w:r>
      <w:r w:rsidR="00924827">
        <w:t>a</w:t>
      </w:r>
      <w:r w:rsidR="00FA649A" w:rsidRPr="000D237E">
        <w:t xml:space="preserve">uthority </w:t>
      </w:r>
      <w:r w:rsidR="003D58B7">
        <w:t xml:space="preserve">and </w:t>
      </w:r>
      <w:r w:rsidR="00FA649A" w:rsidRPr="000D237E">
        <w:t xml:space="preserve">approved to deliver one or more IALA model courses. </w:t>
      </w:r>
    </w:p>
    <w:p w14:paraId="5C37A8ED" w14:textId="77777777" w:rsidR="00FA649A" w:rsidRDefault="00FA649A" w:rsidP="00FA649A">
      <w:pPr>
        <w:pStyle w:val="Heading1"/>
        <w:rPr>
          <w:caps w:val="0"/>
        </w:rPr>
      </w:pPr>
      <w:bookmarkStart w:id="116" w:name="_Toc67659926"/>
      <w:r w:rsidRPr="00F55AD7">
        <w:rPr>
          <w:caps w:val="0"/>
        </w:rPr>
        <w:t>ACRONYMS</w:t>
      </w:r>
      <w:bookmarkEnd w:id="116"/>
    </w:p>
    <w:p w14:paraId="5E58845B" w14:textId="77777777" w:rsidR="00FA649A" w:rsidRPr="00933EE0" w:rsidRDefault="00FA649A" w:rsidP="00FA649A">
      <w:pPr>
        <w:pStyle w:val="Heading1separatationline"/>
      </w:pPr>
    </w:p>
    <w:p w14:paraId="5E37F3B2" w14:textId="2A3EB99D" w:rsidR="00924827" w:rsidRDefault="00924827" w:rsidP="00FA649A">
      <w:pPr>
        <w:pStyle w:val="BodyText"/>
      </w:pPr>
      <w:r>
        <w:t>ISO</w:t>
      </w:r>
      <w:r w:rsidR="00161685">
        <w:t xml:space="preserve"> – International organization for standardization</w:t>
      </w:r>
    </w:p>
    <w:p w14:paraId="04DA855B" w14:textId="179FFBA4" w:rsidR="00FA649A" w:rsidRDefault="00FA649A" w:rsidP="00FA649A">
      <w:pPr>
        <w:pStyle w:val="BodyText"/>
      </w:pPr>
      <w:r>
        <w:t xml:space="preserve">EOMS </w:t>
      </w:r>
      <w:r w:rsidR="00161685">
        <w:t>–</w:t>
      </w:r>
      <w:r>
        <w:t xml:space="preserve"> </w:t>
      </w:r>
      <w:r w:rsidR="00161685">
        <w:t>Educational organizations – management systems for educational organi</w:t>
      </w:r>
      <w:r w:rsidR="00D368D4">
        <w:t>z</w:t>
      </w:r>
      <w:r w:rsidR="00161685">
        <w:t xml:space="preserve">ations.  Refer to ISO 21001:2018 for more information. </w:t>
      </w:r>
    </w:p>
    <w:p w14:paraId="4E3AB5EC" w14:textId="148FB9B8" w:rsidR="00FA649A" w:rsidRDefault="00FA649A" w:rsidP="00FA649A">
      <w:pPr>
        <w:pStyle w:val="BodyText"/>
      </w:pPr>
      <w:r>
        <w:t>STCW</w:t>
      </w:r>
      <w:r w:rsidR="00161685">
        <w:t xml:space="preserve"> – International Convention on Standards of Training Certification and </w:t>
      </w:r>
      <w:proofErr w:type="spellStart"/>
      <w:r w:rsidR="00161685">
        <w:t>Watchkeeping</w:t>
      </w:r>
      <w:proofErr w:type="spellEnd"/>
      <w:r w:rsidR="00161685">
        <w:t xml:space="preserve"> for Seafarers</w:t>
      </w:r>
    </w:p>
    <w:p w14:paraId="1B598919" w14:textId="622C06AF" w:rsidR="00597B9E" w:rsidRDefault="00597B9E" w:rsidP="001F437A">
      <w:pPr>
        <w:pStyle w:val="BodyText"/>
      </w:pPr>
    </w:p>
    <w:p w14:paraId="0BFA1F7E" w14:textId="77777777" w:rsidR="00E3722A" w:rsidRDefault="00E3722A" w:rsidP="00E3722A">
      <w:pPr>
        <w:pStyle w:val="BodyText"/>
      </w:pPr>
    </w:p>
    <w:p w14:paraId="2B44F773" w14:textId="77777777" w:rsidR="009D741C" w:rsidRDefault="009D741C">
      <w:pPr>
        <w:spacing w:after="200" w:line="276" w:lineRule="auto"/>
        <w:rPr>
          <w:b/>
          <w:i/>
          <w:caps/>
          <w:color w:val="407EC9"/>
          <w:sz w:val="28"/>
          <w:u w:val="single"/>
        </w:rPr>
      </w:pPr>
      <w:bookmarkStart w:id="117" w:name="_Ref59456398"/>
      <w:bookmarkStart w:id="118" w:name="_Ref59456415"/>
      <w:bookmarkStart w:id="119" w:name="_Ref59456698"/>
      <w:bookmarkStart w:id="120" w:name="_Ref59456708"/>
      <w:r>
        <w:br w:type="page"/>
      </w:r>
    </w:p>
    <w:p w14:paraId="1596ED15" w14:textId="733CAA67" w:rsidR="00E3722A" w:rsidRDefault="00E3722A" w:rsidP="00E3722A">
      <w:pPr>
        <w:pStyle w:val="Annex"/>
      </w:pPr>
      <w:bookmarkStart w:id="121" w:name="_Toc67659927"/>
      <w:r>
        <w:lastRenderedPageBreak/>
        <w:t xml:space="preserve">EXAMPLE </w:t>
      </w:r>
      <w:r w:rsidR="00790043">
        <w:t xml:space="preserve">- </w:t>
      </w:r>
      <w:r w:rsidR="00385169">
        <w:t xml:space="preserve">ACCREDITATION </w:t>
      </w:r>
      <w:r>
        <w:t>COMPLIANCE MATRIX</w:t>
      </w:r>
      <w:bookmarkEnd w:id="121"/>
      <w:r>
        <w:t xml:space="preserve"> </w:t>
      </w:r>
      <w:bookmarkEnd w:id="117"/>
      <w:bookmarkEnd w:id="118"/>
      <w:bookmarkEnd w:id="119"/>
      <w:bookmarkEnd w:id="120"/>
    </w:p>
    <w:p w14:paraId="54146443" w14:textId="77777777" w:rsidR="00253B82" w:rsidRDefault="00253B82" w:rsidP="00253B82">
      <w:pPr>
        <w:pStyle w:val="BodyText"/>
      </w:pPr>
      <w:r>
        <w:t>The example compliance matrix below:</w:t>
      </w:r>
    </w:p>
    <w:p w14:paraId="2D572EAA" w14:textId="77777777" w:rsidR="00253B82" w:rsidRDefault="00253B82" w:rsidP="00253B82">
      <w:pPr>
        <w:pStyle w:val="BodyText"/>
        <w:numPr>
          <w:ilvl w:val="0"/>
          <w:numId w:val="81"/>
        </w:numPr>
      </w:pPr>
      <w:r>
        <w:t xml:space="preserve">Describes some of the key elements referenced in quality management systems, and </w:t>
      </w:r>
    </w:p>
    <w:p w14:paraId="04A5FED0" w14:textId="30079F59" w:rsidR="00253B82" w:rsidRDefault="00253B82" w:rsidP="00253B82">
      <w:pPr>
        <w:pStyle w:val="BodyText"/>
        <w:numPr>
          <w:ilvl w:val="0"/>
          <w:numId w:val="81"/>
        </w:numPr>
      </w:pPr>
      <w:r>
        <w:t xml:space="preserve">Provides guidance in terms of seeking objective evidence of how procedures and processes met </w:t>
      </w:r>
      <w:r w:rsidR="00ED720D">
        <w:t xml:space="preserve">their </w:t>
      </w:r>
      <w:r>
        <w:t xml:space="preserve">quality </w:t>
      </w:r>
      <w:r w:rsidR="00ED720D">
        <w:t>system</w:t>
      </w:r>
      <w:r>
        <w:t xml:space="preserve">. </w:t>
      </w:r>
    </w:p>
    <w:p w14:paraId="1FC5C9A4" w14:textId="77777777" w:rsidR="00253B82" w:rsidRDefault="00253B82" w:rsidP="00253B82">
      <w:pPr>
        <w:pStyle w:val="BodyText"/>
      </w:pPr>
      <w:r>
        <w:t>This example matrix aligns to the clauses in the</w:t>
      </w:r>
      <w:r w:rsidRPr="000F190A">
        <w:t xml:space="preserve"> ISO Standard 21001:2018 on </w:t>
      </w:r>
      <w:r w:rsidRPr="000F190A">
        <w:rPr>
          <w:i/>
        </w:rPr>
        <w:t>‘Educational organi</w:t>
      </w:r>
      <w:r>
        <w:rPr>
          <w:i/>
        </w:rPr>
        <w:t>z</w:t>
      </w:r>
      <w:r w:rsidRPr="000F190A">
        <w:rPr>
          <w:i/>
        </w:rPr>
        <w:t>ations – management systems for educational organi</w:t>
      </w:r>
      <w:r>
        <w:rPr>
          <w:i/>
        </w:rPr>
        <w:t>z</w:t>
      </w:r>
      <w:r w:rsidRPr="000F190A">
        <w:rPr>
          <w:i/>
        </w:rPr>
        <w:t>ations – requirements with guidance for use’</w:t>
      </w:r>
      <w:r>
        <w:rPr>
          <w:i/>
        </w:rPr>
        <w:t xml:space="preserve"> (EOMS)</w:t>
      </w:r>
      <w:r>
        <w:t xml:space="preserve">.   Refer to the ISO 21001:2018 standard for more detail on these clauses.   </w:t>
      </w:r>
    </w:p>
    <w:p w14:paraId="01D5690E" w14:textId="1D28AFCA" w:rsidR="00253B82" w:rsidRDefault="00253B82" w:rsidP="00253B82">
      <w:pPr>
        <w:pStyle w:val="BodyText"/>
      </w:pPr>
      <w:r>
        <w:t xml:space="preserve">Where a training organization uses </w:t>
      </w:r>
      <w:r w:rsidRPr="00385169">
        <w:t xml:space="preserve">another </w:t>
      </w:r>
      <w:r w:rsidR="006A0965">
        <w:t>quality management system</w:t>
      </w:r>
      <w:r w:rsidRPr="00385169">
        <w:t xml:space="preserve"> </w:t>
      </w:r>
      <w:r>
        <w:t xml:space="preserve">then they need to demonstrate how their procedures and processes meet </w:t>
      </w:r>
      <w:r w:rsidR="006A0965">
        <w:t xml:space="preserve">the </w:t>
      </w:r>
      <w:r>
        <w:t>standard.</w:t>
      </w:r>
    </w:p>
    <w:p w14:paraId="732BF4B5" w14:textId="77777777" w:rsidR="00253B82" w:rsidRPr="002E3F95" w:rsidRDefault="00253B82" w:rsidP="00253B82">
      <w:pPr>
        <w:pStyle w:val="BodyText"/>
      </w:pPr>
      <w:r>
        <w:t xml:space="preserve">To assist the auditor during the audit process, any cross references to documents and other general comments should be included by the auditee on their application as required. </w:t>
      </w:r>
    </w:p>
    <w:p w14:paraId="6C1F8AC9" w14:textId="2049E18E" w:rsidR="009F75C1" w:rsidRPr="009F75C1" w:rsidRDefault="009F75C1" w:rsidP="009F75C1">
      <w:pPr>
        <w:pStyle w:val="BodyText"/>
        <w:rPr>
          <w:b/>
        </w:rPr>
      </w:pPr>
      <w:r w:rsidRPr="009F75C1">
        <w:rPr>
          <w:b/>
        </w:rPr>
        <w:t>Audit details</w:t>
      </w:r>
    </w:p>
    <w:tbl>
      <w:tblPr>
        <w:tblStyle w:val="TableGrid"/>
        <w:tblW w:w="10201" w:type="dxa"/>
        <w:tblLook w:val="04A0" w:firstRow="1" w:lastRow="0" w:firstColumn="1" w:lastColumn="0" w:noHBand="0" w:noVBand="1"/>
      </w:tblPr>
      <w:tblGrid>
        <w:gridCol w:w="2405"/>
        <w:gridCol w:w="1842"/>
        <w:gridCol w:w="1843"/>
        <w:gridCol w:w="1843"/>
        <w:gridCol w:w="2268"/>
      </w:tblGrid>
      <w:tr w:rsidR="009F75C1" w:rsidRPr="004A5501" w14:paraId="7FFCC58B" w14:textId="77777777" w:rsidTr="00B73E8B">
        <w:tc>
          <w:tcPr>
            <w:tcW w:w="2405" w:type="dxa"/>
          </w:tcPr>
          <w:p w14:paraId="111C2726" w14:textId="4F970D30" w:rsidR="009F75C1" w:rsidRPr="004A5501" w:rsidRDefault="00BE64AA" w:rsidP="00B73E8B">
            <w:pPr>
              <w:pStyle w:val="BodyText"/>
              <w:rPr>
                <w:sz w:val="20"/>
              </w:rPr>
            </w:pPr>
            <w:r>
              <w:rPr>
                <w:sz w:val="20"/>
              </w:rPr>
              <w:t>Organization</w:t>
            </w:r>
            <w:r w:rsidR="009F75C1" w:rsidRPr="004A5501">
              <w:rPr>
                <w:sz w:val="20"/>
              </w:rPr>
              <w:t xml:space="preserve"> Name</w:t>
            </w:r>
          </w:p>
        </w:tc>
        <w:tc>
          <w:tcPr>
            <w:tcW w:w="7796" w:type="dxa"/>
            <w:gridSpan w:val="4"/>
          </w:tcPr>
          <w:p w14:paraId="0016A677" w14:textId="77777777" w:rsidR="009F75C1" w:rsidRPr="004A5501" w:rsidRDefault="009F75C1" w:rsidP="00B73E8B">
            <w:pPr>
              <w:pStyle w:val="BodyText"/>
              <w:rPr>
                <w:sz w:val="20"/>
              </w:rPr>
            </w:pPr>
          </w:p>
        </w:tc>
      </w:tr>
      <w:tr w:rsidR="009F75C1" w:rsidRPr="004A5501" w14:paraId="5FD41F09" w14:textId="77777777" w:rsidTr="00B73E8B">
        <w:tc>
          <w:tcPr>
            <w:tcW w:w="2405" w:type="dxa"/>
          </w:tcPr>
          <w:p w14:paraId="1F336D0C" w14:textId="78E40E49" w:rsidR="009F75C1" w:rsidRPr="004A5501" w:rsidRDefault="00BE64AA" w:rsidP="00B73E8B">
            <w:pPr>
              <w:pStyle w:val="BodyText"/>
              <w:rPr>
                <w:sz w:val="20"/>
              </w:rPr>
            </w:pPr>
            <w:r>
              <w:rPr>
                <w:sz w:val="20"/>
              </w:rPr>
              <w:t>Organization</w:t>
            </w:r>
            <w:r w:rsidR="009F75C1" w:rsidRPr="004A5501">
              <w:rPr>
                <w:sz w:val="20"/>
              </w:rPr>
              <w:t xml:space="preserve"> Contact</w:t>
            </w:r>
          </w:p>
        </w:tc>
        <w:tc>
          <w:tcPr>
            <w:tcW w:w="7796" w:type="dxa"/>
            <w:gridSpan w:val="4"/>
          </w:tcPr>
          <w:p w14:paraId="12EB16BD" w14:textId="77777777" w:rsidR="009F75C1" w:rsidRPr="004A5501" w:rsidRDefault="009F75C1" w:rsidP="00B73E8B">
            <w:pPr>
              <w:pStyle w:val="BodyText"/>
              <w:rPr>
                <w:sz w:val="20"/>
              </w:rPr>
            </w:pPr>
          </w:p>
        </w:tc>
      </w:tr>
      <w:tr w:rsidR="009F75C1" w:rsidRPr="004A5501" w14:paraId="056A2115" w14:textId="77777777" w:rsidTr="00B73E8B">
        <w:tc>
          <w:tcPr>
            <w:tcW w:w="2405" w:type="dxa"/>
          </w:tcPr>
          <w:p w14:paraId="67B775F5" w14:textId="77777777" w:rsidR="009F75C1" w:rsidRPr="004A5501" w:rsidRDefault="009F75C1" w:rsidP="00B73E8B">
            <w:pPr>
              <w:pStyle w:val="BodyText"/>
              <w:rPr>
                <w:sz w:val="20"/>
              </w:rPr>
            </w:pPr>
            <w:r w:rsidRPr="004A5501">
              <w:rPr>
                <w:sz w:val="20"/>
              </w:rPr>
              <w:t>Phone/Mobile</w:t>
            </w:r>
          </w:p>
        </w:tc>
        <w:tc>
          <w:tcPr>
            <w:tcW w:w="7796" w:type="dxa"/>
            <w:gridSpan w:val="4"/>
          </w:tcPr>
          <w:p w14:paraId="0435221B" w14:textId="77777777" w:rsidR="009F75C1" w:rsidRPr="004A5501" w:rsidRDefault="009F75C1" w:rsidP="00B73E8B">
            <w:pPr>
              <w:pStyle w:val="BodyText"/>
              <w:rPr>
                <w:sz w:val="20"/>
              </w:rPr>
            </w:pPr>
          </w:p>
        </w:tc>
      </w:tr>
      <w:tr w:rsidR="009F75C1" w:rsidRPr="004A5501" w14:paraId="6F2C571C" w14:textId="77777777" w:rsidTr="00B73E8B">
        <w:tc>
          <w:tcPr>
            <w:tcW w:w="2405" w:type="dxa"/>
          </w:tcPr>
          <w:p w14:paraId="5383C9BE" w14:textId="77777777" w:rsidR="009F75C1" w:rsidRPr="004A5501" w:rsidRDefault="009F75C1" w:rsidP="00B73E8B">
            <w:pPr>
              <w:pStyle w:val="BodyText"/>
              <w:rPr>
                <w:sz w:val="20"/>
              </w:rPr>
            </w:pPr>
            <w:r w:rsidRPr="004A5501">
              <w:rPr>
                <w:sz w:val="20"/>
              </w:rPr>
              <w:t>Email</w:t>
            </w:r>
          </w:p>
        </w:tc>
        <w:tc>
          <w:tcPr>
            <w:tcW w:w="7796" w:type="dxa"/>
            <w:gridSpan w:val="4"/>
          </w:tcPr>
          <w:p w14:paraId="01DF50D3" w14:textId="77777777" w:rsidR="009F75C1" w:rsidRPr="004A5501" w:rsidRDefault="009F75C1" w:rsidP="00B73E8B">
            <w:pPr>
              <w:pStyle w:val="BodyText"/>
              <w:rPr>
                <w:sz w:val="20"/>
              </w:rPr>
            </w:pPr>
          </w:p>
        </w:tc>
      </w:tr>
      <w:tr w:rsidR="009F75C1" w:rsidRPr="004A5501" w14:paraId="24005D0C" w14:textId="77777777" w:rsidTr="00B73E8B">
        <w:tc>
          <w:tcPr>
            <w:tcW w:w="2405" w:type="dxa"/>
          </w:tcPr>
          <w:p w14:paraId="1316D0AD" w14:textId="77777777" w:rsidR="009F75C1" w:rsidRPr="004A5501" w:rsidRDefault="009F75C1" w:rsidP="00B73E8B">
            <w:pPr>
              <w:pStyle w:val="BodyText"/>
              <w:rPr>
                <w:sz w:val="20"/>
              </w:rPr>
            </w:pPr>
            <w:r w:rsidRPr="004A5501">
              <w:rPr>
                <w:sz w:val="20"/>
              </w:rPr>
              <w:t>Type of Audit</w:t>
            </w:r>
          </w:p>
        </w:tc>
        <w:tc>
          <w:tcPr>
            <w:tcW w:w="1842" w:type="dxa"/>
          </w:tcPr>
          <w:p w14:paraId="6D503EDB" w14:textId="77777777" w:rsidR="009F75C1" w:rsidRPr="004A5501" w:rsidRDefault="009F75C1" w:rsidP="00B73E8B">
            <w:pPr>
              <w:pStyle w:val="BodyText"/>
              <w:rPr>
                <w:sz w:val="20"/>
              </w:rPr>
            </w:pPr>
            <w:r w:rsidRPr="004A5501">
              <w:rPr>
                <w:sz w:val="20"/>
              </w:rPr>
              <w:sym w:font="Symbol" w:char="F0F0"/>
            </w:r>
            <w:r w:rsidRPr="004A5501">
              <w:rPr>
                <w:sz w:val="20"/>
              </w:rPr>
              <w:t xml:space="preserve">  Initial</w:t>
            </w:r>
          </w:p>
        </w:tc>
        <w:tc>
          <w:tcPr>
            <w:tcW w:w="1843" w:type="dxa"/>
          </w:tcPr>
          <w:p w14:paraId="3A8858BC" w14:textId="77777777" w:rsidR="009F75C1" w:rsidRPr="004A5501" w:rsidRDefault="009F75C1" w:rsidP="00B73E8B">
            <w:pPr>
              <w:pStyle w:val="BodyText"/>
              <w:rPr>
                <w:sz w:val="20"/>
              </w:rPr>
            </w:pPr>
            <w:r w:rsidRPr="004A5501">
              <w:rPr>
                <w:sz w:val="20"/>
              </w:rPr>
              <w:sym w:font="Symbol" w:char="F0F0"/>
            </w:r>
            <w:r w:rsidRPr="004A5501">
              <w:rPr>
                <w:sz w:val="20"/>
              </w:rPr>
              <w:t xml:space="preserve">  Interim</w:t>
            </w:r>
          </w:p>
        </w:tc>
        <w:tc>
          <w:tcPr>
            <w:tcW w:w="1843" w:type="dxa"/>
          </w:tcPr>
          <w:p w14:paraId="1BC103D5" w14:textId="77777777" w:rsidR="009F75C1" w:rsidRPr="004A5501" w:rsidRDefault="009F75C1" w:rsidP="00B73E8B">
            <w:pPr>
              <w:pStyle w:val="BodyText"/>
              <w:rPr>
                <w:sz w:val="20"/>
              </w:rPr>
            </w:pPr>
            <w:r w:rsidRPr="004A5501">
              <w:rPr>
                <w:sz w:val="20"/>
              </w:rPr>
              <w:sym w:font="Symbol" w:char="F0F0"/>
            </w:r>
            <w:r w:rsidRPr="004A5501">
              <w:rPr>
                <w:sz w:val="20"/>
              </w:rPr>
              <w:t xml:space="preserve">  Renewal</w:t>
            </w:r>
          </w:p>
        </w:tc>
        <w:tc>
          <w:tcPr>
            <w:tcW w:w="2268" w:type="dxa"/>
          </w:tcPr>
          <w:p w14:paraId="56BCCC8F" w14:textId="77777777" w:rsidR="009F75C1" w:rsidRPr="004A5501" w:rsidRDefault="009F75C1" w:rsidP="00B73E8B">
            <w:pPr>
              <w:pStyle w:val="BodyText"/>
              <w:rPr>
                <w:sz w:val="20"/>
              </w:rPr>
            </w:pPr>
            <w:r w:rsidRPr="004A5501">
              <w:rPr>
                <w:sz w:val="20"/>
              </w:rPr>
              <w:sym w:font="Symbol" w:char="F0F0"/>
            </w:r>
            <w:r w:rsidRPr="004A5501">
              <w:rPr>
                <w:sz w:val="20"/>
              </w:rPr>
              <w:t xml:space="preserve">  Follow-up</w:t>
            </w:r>
          </w:p>
        </w:tc>
      </w:tr>
    </w:tbl>
    <w:p w14:paraId="0F932842" w14:textId="3B3D4815" w:rsidR="00D16D46" w:rsidRPr="002E3F95" w:rsidRDefault="00D16D46" w:rsidP="002E3F95">
      <w:pPr>
        <w:pStyle w:val="BodyText"/>
      </w:pPr>
    </w:p>
    <w:tbl>
      <w:tblPr>
        <w:tblStyle w:val="TableGrid"/>
        <w:tblW w:w="10279" w:type="dxa"/>
        <w:tblLook w:val="04A0" w:firstRow="1" w:lastRow="0" w:firstColumn="1" w:lastColumn="0" w:noHBand="0" w:noVBand="1"/>
      </w:tblPr>
      <w:tblGrid>
        <w:gridCol w:w="1065"/>
        <w:gridCol w:w="5703"/>
        <w:gridCol w:w="1755"/>
        <w:gridCol w:w="1756"/>
      </w:tblGrid>
      <w:tr w:rsidR="000F190A" w:rsidRPr="00B503EF" w14:paraId="3BC7836C" w14:textId="77777777" w:rsidTr="006D4A44">
        <w:tc>
          <w:tcPr>
            <w:tcW w:w="1057" w:type="dxa"/>
            <w:vMerge w:val="restart"/>
            <w:shd w:val="clear" w:color="auto" w:fill="C6EDFF" w:themeFill="accent2" w:themeFillTint="33"/>
          </w:tcPr>
          <w:p w14:paraId="32117813" w14:textId="2E210F09" w:rsidR="000D30AB" w:rsidRDefault="000D30AB" w:rsidP="009F444E">
            <w:pPr>
              <w:pStyle w:val="BodyText"/>
              <w:spacing w:after="0" w:line="240" w:lineRule="atLeast"/>
              <w:jc w:val="center"/>
              <w:rPr>
                <w:b/>
                <w:sz w:val="20"/>
                <w:szCs w:val="20"/>
              </w:rPr>
            </w:pPr>
            <w:r>
              <w:rPr>
                <w:b/>
                <w:sz w:val="20"/>
                <w:szCs w:val="20"/>
              </w:rPr>
              <w:t>Clause</w:t>
            </w:r>
          </w:p>
          <w:p w14:paraId="44F26CA3" w14:textId="77777777" w:rsidR="000F190A" w:rsidRDefault="000D30AB" w:rsidP="009F444E">
            <w:pPr>
              <w:pStyle w:val="BodyText"/>
              <w:spacing w:after="0" w:line="240" w:lineRule="atLeast"/>
              <w:jc w:val="center"/>
              <w:rPr>
                <w:b/>
                <w:sz w:val="20"/>
                <w:szCs w:val="20"/>
              </w:rPr>
            </w:pPr>
            <w:r>
              <w:rPr>
                <w:b/>
                <w:sz w:val="20"/>
                <w:szCs w:val="20"/>
              </w:rPr>
              <w:t>Reference</w:t>
            </w:r>
          </w:p>
          <w:p w14:paraId="24D8DD40" w14:textId="24F74E80" w:rsidR="000D30AB" w:rsidRPr="00B503EF" w:rsidRDefault="000D30AB" w:rsidP="009F444E">
            <w:pPr>
              <w:pStyle w:val="BodyText"/>
              <w:spacing w:after="0" w:line="240" w:lineRule="atLeast"/>
              <w:jc w:val="center"/>
              <w:rPr>
                <w:b/>
                <w:sz w:val="20"/>
                <w:szCs w:val="20"/>
              </w:rPr>
            </w:pPr>
            <w:r>
              <w:rPr>
                <w:b/>
                <w:sz w:val="20"/>
                <w:szCs w:val="20"/>
              </w:rPr>
              <w:t>No.</w:t>
            </w:r>
          </w:p>
        </w:tc>
        <w:tc>
          <w:tcPr>
            <w:tcW w:w="5709" w:type="dxa"/>
            <w:vMerge w:val="restart"/>
            <w:shd w:val="clear" w:color="auto" w:fill="C6EDFF" w:themeFill="accent2" w:themeFillTint="33"/>
          </w:tcPr>
          <w:p w14:paraId="2EACA483" w14:textId="77777777" w:rsidR="000F190A" w:rsidRPr="00B503EF" w:rsidRDefault="000F190A" w:rsidP="00B73E8B">
            <w:pPr>
              <w:pStyle w:val="BodyText"/>
              <w:jc w:val="center"/>
              <w:rPr>
                <w:b/>
                <w:sz w:val="20"/>
                <w:szCs w:val="20"/>
              </w:rPr>
            </w:pPr>
            <w:r w:rsidRPr="00B503EF">
              <w:rPr>
                <w:b/>
                <w:sz w:val="20"/>
                <w:szCs w:val="20"/>
              </w:rPr>
              <w:t>Elements</w:t>
            </w:r>
          </w:p>
        </w:tc>
        <w:tc>
          <w:tcPr>
            <w:tcW w:w="3513" w:type="dxa"/>
            <w:gridSpan w:val="2"/>
            <w:shd w:val="clear" w:color="auto" w:fill="C6EDFF" w:themeFill="accent2" w:themeFillTint="33"/>
          </w:tcPr>
          <w:p w14:paraId="302FFB46" w14:textId="77777777" w:rsidR="000F190A" w:rsidRPr="00B503EF" w:rsidRDefault="000F190A" w:rsidP="00B73E8B">
            <w:pPr>
              <w:pStyle w:val="BodyText"/>
              <w:jc w:val="center"/>
              <w:rPr>
                <w:b/>
                <w:sz w:val="20"/>
                <w:szCs w:val="20"/>
              </w:rPr>
            </w:pPr>
            <w:r w:rsidRPr="00B503EF">
              <w:rPr>
                <w:b/>
                <w:sz w:val="20"/>
                <w:szCs w:val="20"/>
              </w:rPr>
              <w:t>Auditee</w:t>
            </w:r>
          </w:p>
        </w:tc>
      </w:tr>
      <w:tr w:rsidR="000F190A" w:rsidRPr="00B503EF" w14:paraId="32AC6A55" w14:textId="77777777" w:rsidTr="006D4A44">
        <w:tc>
          <w:tcPr>
            <w:tcW w:w="1057" w:type="dxa"/>
            <w:vMerge/>
            <w:shd w:val="clear" w:color="auto" w:fill="C6EDFF" w:themeFill="accent2" w:themeFillTint="33"/>
          </w:tcPr>
          <w:p w14:paraId="70099BA6" w14:textId="77777777" w:rsidR="000F190A" w:rsidRPr="00B503EF" w:rsidRDefault="000F190A" w:rsidP="00B73E8B">
            <w:pPr>
              <w:pStyle w:val="BodyText"/>
              <w:jc w:val="center"/>
              <w:rPr>
                <w:b/>
                <w:sz w:val="20"/>
                <w:szCs w:val="20"/>
              </w:rPr>
            </w:pPr>
          </w:p>
        </w:tc>
        <w:tc>
          <w:tcPr>
            <w:tcW w:w="5709" w:type="dxa"/>
            <w:vMerge/>
            <w:shd w:val="clear" w:color="auto" w:fill="C6EDFF" w:themeFill="accent2" w:themeFillTint="33"/>
          </w:tcPr>
          <w:p w14:paraId="3BA53234" w14:textId="77777777" w:rsidR="000F190A" w:rsidRPr="00B503EF" w:rsidRDefault="000F190A" w:rsidP="00B73E8B">
            <w:pPr>
              <w:pStyle w:val="BodyText"/>
              <w:jc w:val="center"/>
              <w:rPr>
                <w:b/>
                <w:sz w:val="20"/>
                <w:szCs w:val="20"/>
              </w:rPr>
            </w:pPr>
          </w:p>
        </w:tc>
        <w:tc>
          <w:tcPr>
            <w:tcW w:w="1756" w:type="dxa"/>
            <w:shd w:val="clear" w:color="auto" w:fill="C6EDFF" w:themeFill="accent2" w:themeFillTint="33"/>
          </w:tcPr>
          <w:p w14:paraId="4B83DB51" w14:textId="77777777" w:rsidR="000F190A" w:rsidRPr="00B503EF" w:rsidRDefault="000F190A" w:rsidP="00B73E8B">
            <w:pPr>
              <w:pStyle w:val="BodyText"/>
              <w:jc w:val="center"/>
              <w:rPr>
                <w:b/>
                <w:sz w:val="20"/>
                <w:szCs w:val="20"/>
              </w:rPr>
            </w:pPr>
            <w:r w:rsidRPr="00B503EF">
              <w:rPr>
                <w:b/>
                <w:sz w:val="20"/>
                <w:szCs w:val="20"/>
              </w:rPr>
              <w:t>References</w:t>
            </w:r>
          </w:p>
        </w:tc>
        <w:tc>
          <w:tcPr>
            <w:tcW w:w="1757" w:type="dxa"/>
            <w:shd w:val="clear" w:color="auto" w:fill="C6EDFF" w:themeFill="accent2" w:themeFillTint="33"/>
          </w:tcPr>
          <w:p w14:paraId="1C8197E2" w14:textId="77777777" w:rsidR="000F190A" w:rsidRPr="00B503EF" w:rsidRDefault="000F190A" w:rsidP="00B73E8B">
            <w:pPr>
              <w:pStyle w:val="BodyText"/>
              <w:jc w:val="center"/>
              <w:rPr>
                <w:b/>
                <w:sz w:val="20"/>
                <w:szCs w:val="20"/>
              </w:rPr>
            </w:pPr>
            <w:r w:rsidRPr="00B503EF">
              <w:rPr>
                <w:b/>
                <w:sz w:val="20"/>
                <w:szCs w:val="20"/>
              </w:rPr>
              <w:t>Comments</w:t>
            </w:r>
          </w:p>
        </w:tc>
      </w:tr>
      <w:tr w:rsidR="000F190A" w:rsidRPr="00B503EF" w14:paraId="4B5552D4" w14:textId="77777777" w:rsidTr="006D4A44">
        <w:tc>
          <w:tcPr>
            <w:tcW w:w="1057" w:type="dxa"/>
            <w:shd w:val="clear" w:color="auto" w:fill="000000" w:themeFill="text1"/>
          </w:tcPr>
          <w:p w14:paraId="1B77FF52" w14:textId="5BE454A1" w:rsidR="000F190A" w:rsidRPr="00B503EF" w:rsidRDefault="00692158" w:rsidP="00B73E8B">
            <w:pPr>
              <w:pStyle w:val="BodyText"/>
              <w:rPr>
                <w:b/>
                <w:color w:val="FFFFFF" w:themeColor="background1"/>
                <w:sz w:val="20"/>
                <w:szCs w:val="20"/>
              </w:rPr>
            </w:pPr>
            <w:r w:rsidRPr="00B503EF">
              <w:rPr>
                <w:b/>
                <w:color w:val="FFFFFF" w:themeColor="background1"/>
                <w:sz w:val="20"/>
                <w:szCs w:val="20"/>
              </w:rPr>
              <w:t>4</w:t>
            </w:r>
          </w:p>
        </w:tc>
        <w:tc>
          <w:tcPr>
            <w:tcW w:w="5709" w:type="dxa"/>
            <w:shd w:val="clear" w:color="auto" w:fill="000000" w:themeFill="text1"/>
          </w:tcPr>
          <w:p w14:paraId="658AA85B" w14:textId="52B46FFA" w:rsidR="00692158" w:rsidRPr="00B503EF" w:rsidRDefault="00692158" w:rsidP="00692158">
            <w:pPr>
              <w:pStyle w:val="BodyText"/>
              <w:rPr>
                <w:b/>
                <w:color w:val="FFFFFF" w:themeColor="background1"/>
                <w:sz w:val="20"/>
                <w:szCs w:val="20"/>
              </w:rPr>
            </w:pPr>
            <w:r w:rsidRPr="00B503EF">
              <w:rPr>
                <w:b/>
                <w:color w:val="FFFFFF" w:themeColor="background1"/>
                <w:sz w:val="20"/>
                <w:szCs w:val="20"/>
              </w:rPr>
              <w:t>CONTEXT OF THE ORGANIZATION</w:t>
            </w:r>
          </w:p>
        </w:tc>
        <w:tc>
          <w:tcPr>
            <w:tcW w:w="1756" w:type="dxa"/>
            <w:shd w:val="clear" w:color="auto" w:fill="000000" w:themeFill="text1"/>
          </w:tcPr>
          <w:p w14:paraId="13699469" w14:textId="77777777" w:rsidR="000F190A" w:rsidRPr="00B503EF" w:rsidRDefault="000F190A" w:rsidP="00B73E8B">
            <w:pPr>
              <w:pStyle w:val="BodyText"/>
              <w:rPr>
                <w:color w:val="FFFFFF" w:themeColor="background1"/>
                <w:sz w:val="20"/>
                <w:szCs w:val="20"/>
              </w:rPr>
            </w:pPr>
          </w:p>
        </w:tc>
        <w:tc>
          <w:tcPr>
            <w:tcW w:w="1757" w:type="dxa"/>
            <w:shd w:val="clear" w:color="auto" w:fill="000000" w:themeFill="text1"/>
          </w:tcPr>
          <w:p w14:paraId="546F4275" w14:textId="77777777" w:rsidR="000F190A" w:rsidRPr="00B503EF" w:rsidRDefault="000F190A" w:rsidP="00B73E8B">
            <w:pPr>
              <w:pStyle w:val="BodyText"/>
              <w:rPr>
                <w:color w:val="FFFFFF" w:themeColor="background1"/>
                <w:sz w:val="20"/>
                <w:szCs w:val="20"/>
              </w:rPr>
            </w:pPr>
          </w:p>
        </w:tc>
      </w:tr>
      <w:tr w:rsidR="006A62F5" w:rsidRPr="00B503EF" w14:paraId="10D54341" w14:textId="77777777" w:rsidTr="006D4A44">
        <w:tc>
          <w:tcPr>
            <w:tcW w:w="1057" w:type="dxa"/>
          </w:tcPr>
          <w:p w14:paraId="31DD0DA9" w14:textId="5FD4340A" w:rsidR="006A62F5" w:rsidRPr="00B503EF" w:rsidRDefault="006A62F5" w:rsidP="00B73E8B">
            <w:pPr>
              <w:pStyle w:val="BodyText"/>
              <w:rPr>
                <w:sz w:val="20"/>
                <w:szCs w:val="20"/>
              </w:rPr>
            </w:pPr>
            <w:r>
              <w:rPr>
                <w:sz w:val="20"/>
                <w:szCs w:val="20"/>
              </w:rPr>
              <w:t>4.1</w:t>
            </w:r>
          </w:p>
        </w:tc>
        <w:tc>
          <w:tcPr>
            <w:tcW w:w="5709" w:type="dxa"/>
          </w:tcPr>
          <w:p w14:paraId="0CDB4E9B" w14:textId="51583C8B" w:rsidR="004C3A82" w:rsidRDefault="006A62F5" w:rsidP="004C3A82">
            <w:pPr>
              <w:pStyle w:val="BodyText"/>
              <w:rPr>
                <w:sz w:val="20"/>
                <w:szCs w:val="20"/>
              </w:rPr>
            </w:pPr>
            <w:r>
              <w:rPr>
                <w:sz w:val="20"/>
                <w:szCs w:val="20"/>
              </w:rPr>
              <w:t xml:space="preserve">Does the </w:t>
            </w:r>
            <w:r w:rsidR="00BE64AA">
              <w:rPr>
                <w:sz w:val="20"/>
                <w:szCs w:val="20"/>
              </w:rPr>
              <w:t>training organization</w:t>
            </w:r>
            <w:r>
              <w:rPr>
                <w:sz w:val="20"/>
                <w:szCs w:val="20"/>
              </w:rPr>
              <w:t xml:space="preserve"> maintain </w:t>
            </w:r>
            <w:r w:rsidR="00850C79">
              <w:rPr>
                <w:sz w:val="20"/>
                <w:szCs w:val="20"/>
              </w:rPr>
              <w:t xml:space="preserve">and operate under </w:t>
            </w:r>
            <w:r w:rsidR="00ED720D">
              <w:rPr>
                <w:sz w:val="20"/>
                <w:szCs w:val="20"/>
              </w:rPr>
              <w:t>a quality management system</w:t>
            </w:r>
            <w:r>
              <w:rPr>
                <w:sz w:val="20"/>
                <w:szCs w:val="20"/>
              </w:rPr>
              <w:t>?</w:t>
            </w:r>
            <w:r w:rsidR="00313AFA">
              <w:rPr>
                <w:sz w:val="20"/>
                <w:szCs w:val="20"/>
              </w:rPr>
              <w:t xml:space="preserve"> </w:t>
            </w:r>
            <w:r w:rsidR="004C3A82">
              <w:rPr>
                <w:sz w:val="20"/>
                <w:szCs w:val="20"/>
              </w:rPr>
              <w:t xml:space="preserve"> </w:t>
            </w:r>
            <w:r w:rsidR="00313AFA">
              <w:rPr>
                <w:sz w:val="20"/>
                <w:szCs w:val="20"/>
              </w:rPr>
              <w:t xml:space="preserve">Is the </w:t>
            </w:r>
            <w:r w:rsidR="009E4B7B">
              <w:rPr>
                <w:sz w:val="20"/>
                <w:szCs w:val="20"/>
              </w:rPr>
              <w:t>system</w:t>
            </w:r>
            <w:r w:rsidR="004C3A82">
              <w:rPr>
                <w:sz w:val="20"/>
                <w:szCs w:val="20"/>
              </w:rPr>
              <w:t>:</w:t>
            </w:r>
            <w:r w:rsidR="00313AFA">
              <w:rPr>
                <w:sz w:val="20"/>
                <w:szCs w:val="20"/>
              </w:rPr>
              <w:t xml:space="preserve"> </w:t>
            </w:r>
          </w:p>
          <w:p w14:paraId="2DC446E0" w14:textId="12A2CC32" w:rsidR="004C3A82" w:rsidRPr="003738E6" w:rsidRDefault="004C3A82" w:rsidP="004C3A82">
            <w:pPr>
              <w:pStyle w:val="BodyText"/>
              <w:numPr>
                <w:ilvl w:val="0"/>
                <w:numId w:val="48"/>
              </w:numPr>
              <w:spacing w:after="0" w:line="240" w:lineRule="auto"/>
              <w:ind w:left="357" w:hanging="357"/>
              <w:rPr>
                <w:sz w:val="20"/>
                <w:szCs w:val="20"/>
              </w:rPr>
            </w:pPr>
            <w:r>
              <w:rPr>
                <w:sz w:val="20"/>
                <w:szCs w:val="20"/>
              </w:rPr>
              <w:t>C</w:t>
            </w:r>
            <w:r w:rsidR="00313AFA">
              <w:rPr>
                <w:sz w:val="20"/>
                <w:szCs w:val="20"/>
              </w:rPr>
              <w:t xml:space="preserve">ertified </w:t>
            </w:r>
            <w:r w:rsidR="00313AFA" w:rsidRPr="003738E6">
              <w:rPr>
                <w:sz w:val="20"/>
                <w:szCs w:val="20"/>
              </w:rPr>
              <w:t>by an accredited third party</w:t>
            </w:r>
            <w:r w:rsidR="009E4B7B">
              <w:rPr>
                <w:sz w:val="20"/>
                <w:szCs w:val="20"/>
              </w:rPr>
              <w:t>;</w:t>
            </w:r>
            <w:r w:rsidR="00313AFA" w:rsidRPr="003738E6">
              <w:rPr>
                <w:sz w:val="20"/>
                <w:szCs w:val="20"/>
              </w:rPr>
              <w:t xml:space="preserve"> </w:t>
            </w:r>
          </w:p>
          <w:p w14:paraId="769DD1AF" w14:textId="5E8E8F01" w:rsidR="004C3A82" w:rsidRPr="003738E6" w:rsidRDefault="004C3A82" w:rsidP="004C3A82">
            <w:pPr>
              <w:pStyle w:val="BodyText"/>
              <w:numPr>
                <w:ilvl w:val="0"/>
                <w:numId w:val="48"/>
              </w:numPr>
              <w:spacing w:after="0" w:line="240" w:lineRule="auto"/>
              <w:ind w:left="357" w:hanging="357"/>
              <w:rPr>
                <w:sz w:val="20"/>
                <w:szCs w:val="20"/>
              </w:rPr>
            </w:pPr>
            <w:r w:rsidRPr="003738E6">
              <w:rPr>
                <w:sz w:val="20"/>
                <w:szCs w:val="20"/>
              </w:rPr>
              <w:t>A</w:t>
            </w:r>
            <w:r w:rsidR="00313AFA" w:rsidRPr="003738E6">
              <w:rPr>
                <w:sz w:val="20"/>
                <w:szCs w:val="20"/>
              </w:rPr>
              <w:t>ssessed by a third party</w:t>
            </w:r>
            <w:r w:rsidR="009E4B7B">
              <w:rPr>
                <w:sz w:val="20"/>
                <w:szCs w:val="20"/>
              </w:rPr>
              <w:t>;</w:t>
            </w:r>
            <w:r w:rsidR="00313AFA" w:rsidRPr="003738E6">
              <w:rPr>
                <w:sz w:val="20"/>
                <w:szCs w:val="20"/>
              </w:rPr>
              <w:t xml:space="preserve"> or </w:t>
            </w:r>
          </w:p>
          <w:p w14:paraId="0861DD8C" w14:textId="0422B879" w:rsidR="006A62F5" w:rsidRDefault="004C3A82" w:rsidP="004C3A82">
            <w:pPr>
              <w:pStyle w:val="BodyText"/>
              <w:numPr>
                <w:ilvl w:val="0"/>
                <w:numId w:val="48"/>
              </w:numPr>
              <w:spacing w:after="0" w:line="240" w:lineRule="auto"/>
              <w:ind w:left="357" w:hanging="357"/>
              <w:rPr>
                <w:sz w:val="20"/>
                <w:szCs w:val="20"/>
              </w:rPr>
            </w:pPr>
            <w:r>
              <w:rPr>
                <w:sz w:val="20"/>
                <w:szCs w:val="20"/>
              </w:rPr>
              <w:t>Self-assessed.</w:t>
            </w:r>
          </w:p>
        </w:tc>
        <w:tc>
          <w:tcPr>
            <w:tcW w:w="1756" w:type="dxa"/>
          </w:tcPr>
          <w:p w14:paraId="2D7CEC79" w14:textId="77777777" w:rsidR="006A62F5" w:rsidRPr="00B503EF" w:rsidRDefault="006A62F5" w:rsidP="00B73E8B">
            <w:pPr>
              <w:pStyle w:val="BodyText"/>
              <w:rPr>
                <w:sz w:val="20"/>
                <w:szCs w:val="20"/>
              </w:rPr>
            </w:pPr>
          </w:p>
        </w:tc>
        <w:tc>
          <w:tcPr>
            <w:tcW w:w="1757" w:type="dxa"/>
          </w:tcPr>
          <w:p w14:paraId="2C88A2AB" w14:textId="77777777" w:rsidR="006A62F5" w:rsidRPr="00B503EF" w:rsidRDefault="006A62F5" w:rsidP="00B73E8B">
            <w:pPr>
              <w:pStyle w:val="BodyText"/>
              <w:rPr>
                <w:sz w:val="20"/>
                <w:szCs w:val="20"/>
              </w:rPr>
            </w:pPr>
          </w:p>
        </w:tc>
      </w:tr>
      <w:tr w:rsidR="000F190A" w:rsidRPr="00B503EF" w14:paraId="07F39574" w14:textId="77777777" w:rsidTr="006D4A44">
        <w:tc>
          <w:tcPr>
            <w:tcW w:w="1057" w:type="dxa"/>
          </w:tcPr>
          <w:p w14:paraId="6C9D3939" w14:textId="14EDDEF3" w:rsidR="000F190A" w:rsidRPr="00B503EF" w:rsidRDefault="006A62F5" w:rsidP="00011C79">
            <w:pPr>
              <w:pStyle w:val="BodyText"/>
              <w:rPr>
                <w:sz w:val="20"/>
                <w:szCs w:val="20"/>
              </w:rPr>
            </w:pPr>
            <w:r>
              <w:rPr>
                <w:sz w:val="20"/>
                <w:szCs w:val="20"/>
              </w:rPr>
              <w:t>4.</w:t>
            </w:r>
            <w:r w:rsidR="00011C79">
              <w:rPr>
                <w:sz w:val="20"/>
                <w:szCs w:val="20"/>
              </w:rPr>
              <w:t>2</w:t>
            </w:r>
          </w:p>
        </w:tc>
        <w:tc>
          <w:tcPr>
            <w:tcW w:w="5709" w:type="dxa"/>
          </w:tcPr>
          <w:p w14:paraId="66A91F8A" w14:textId="6C74BA20" w:rsidR="000F190A" w:rsidRPr="00B503EF" w:rsidRDefault="008327DD" w:rsidP="009049C8">
            <w:pPr>
              <w:pStyle w:val="BodyText"/>
              <w:rPr>
                <w:sz w:val="20"/>
                <w:szCs w:val="20"/>
              </w:rPr>
            </w:pPr>
            <w:r>
              <w:rPr>
                <w:sz w:val="20"/>
                <w:szCs w:val="20"/>
              </w:rPr>
              <w:t xml:space="preserve">What is </w:t>
            </w:r>
            <w:r w:rsidR="006A62F5">
              <w:rPr>
                <w:sz w:val="20"/>
                <w:szCs w:val="20"/>
              </w:rPr>
              <w:t>the scope of the management system?</w:t>
            </w:r>
            <w:r w:rsidR="0086413D">
              <w:rPr>
                <w:sz w:val="20"/>
                <w:szCs w:val="20"/>
              </w:rPr>
              <w:t xml:space="preserve"> Does the scope cover the types of products and services to be delivered, and those not applicable to the </w:t>
            </w:r>
            <w:del w:id="122" w:author="Abercrombie, Kerrie" w:date="2021-03-26T11:03:00Z">
              <w:r w:rsidR="0086413D" w:rsidRPr="009049C8" w:rsidDel="009049C8">
                <w:rPr>
                  <w:sz w:val="20"/>
                  <w:szCs w:val="20"/>
                </w:rPr>
                <w:delText>EOMS</w:delText>
              </w:r>
            </w:del>
            <w:ins w:id="123" w:author="Abercrombie, Kerrie" w:date="2021-03-26T11:03:00Z">
              <w:r w:rsidR="009049C8">
                <w:rPr>
                  <w:sz w:val="20"/>
                  <w:szCs w:val="20"/>
                </w:rPr>
                <w:t>management system</w:t>
              </w:r>
            </w:ins>
            <w:r w:rsidR="0086413D">
              <w:rPr>
                <w:sz w:val="20"/>
                <w:szCs w:val="20"/>
              </w:rPr>
              <w:t>?</w:t>
            </w:r>
          </w:p>
        </w:tc>
        <w:tc>
          <w:tcPr>
            <w:tcW w:w="1756" w:type="dxa"/>
          </w:tcPr>
          <w:p w14:paraId="012BD744" w14:textId="77777777" w:rsidR="000F190A" w:rsidRPr="00B503EF" w:rsidRDefault="000F190A" w:rsidP="00B73E8B">
            <w:pPr>
              <w:pStyle w:val="BodyText"/>
              <w:rPr>
                <w:sz w:val="20"/>
                <w:szCs w:val="20"/>
              </w:rPr>
            </w:pPr>
          </w:p>
        </w:tc>
        <w:tc>
          <w:tcPr>
            <w:tcW w:w="1757" w:type="dxa"/>
          </w:tcPr>
          <w:p w14:paraId="09EDEEEC" w14:textId="77777777" w:rsidR="000F190A" w:rsidRPr="00B503EF" w:rsidRDefault="000F190A" w:rsidP="00B73E8B">
            <w:pPr>
              <w:pStyle w:val="BodyText"/>
              <w:rPr>
                <w:sz w:val="20"/>
                <w:szCs w:val="20"/>
              </w:rPr>
            </w:pPr>
          </w:p>
        </w:tc>
      </w:tr>
      <w:tr w:rsidR="00692158" w:rsidRPr="00B503EF" w14:paraId="5DC4F807" w14:textId="77777777" w:rsidTr="006D4A44">
        <w:tc>
          <w:tcPr>
            <w:tcW w:w="1057" w:type="dxa"/>
            <w:shd w:val="clear" w:color="auto" w:fill="000000" w:themeFill="text1"/>
          </w:tcPr>
          <w:p w14:paraId="6E252589" w14:textId="60F32737" w:rsidR="00692158" w:rsidRPr="00B503EF" w:rsidRDefault="00692158" w:rsidP="00B73E8B">
            <w:pPr>
              <w:pStyle w:val="BodyText"/>
              <w:rPr>
                <w:b/>
                <w:color w:val="FFFFFF" w:themeColor="background1"/>
                <w:sz w:val="20"/>
                <w:szCs w:val="20"/>
              </w:rPr>
            </w:pPr>
            <w:r w:rsidRPr="00B503EF">
              <w:rPr>
                <w:b/>
                <w:color w:val="FFFFFF" w:themeColor="background1"/>
                <w:sz w:val="20"/>
                <w:szCs w:val="20"/>
              </w:rPr>
              <w:t>5</w:t>
            </w:r>
          </w:p>
        </w:tc>
        <w:tc>
          <w:tcPr>
            <w:tcW w:w="5709" w:type="dxa"/>
            <w:shd w:val="clear" w:color="auto" w:fill="000000" w:themeFill="text1"/>
          </w:tcPr>
          <w:p w14:paraId="221DE8DE" w14:textId="1674C5F8" w:rsidR="00692158" w:rsidRPr="00B503EF" w:rsidRDefault="00692158" w:rsidP="00850C79">
            <w:pPr>
              <w:pStyle w:val="BodyText"/>
              <w:rPr>
                <w:b/>
                <w:color w:val="FFFFFF" w:themeColor="background1"/>
                <w:sz w:val="20"/>
                <w:szCs w:val="20"/>
              </w:rPr>
            </w:pPr>
            <w:r w:rsidRPr="00B503EF">
              <w:rPr>
                <w:b/>
                <w:color w:val="FFFFFF" w:themeColor="background1"/>
                <w:sz w:val="20"/>
                <w:szCs w:val="20"/>
              </w:rPr>
              <w:t>LEADERSHIP</w:t>
            </w:r>
          </w:p>
        </w:tc>
        <w:tc>
          <w:tcPr>
            <w:tcW w:w="1756" w:type="dxa"/>
            <w:shd w:val="clear" w:color="auto" w:fill="000000" w:themeFill="text1"/>
          </w:tcPr>
          <w:p w14:paraId="707B4178" w14:textId="77777777" w:rsidR="00692158" w:rsidRPr="00B503EF" w:rsidRDefault="00692158" w:rsidP="00B73E8B">
            <w:pPr>
              <w:pStyle w:val="BodyText"/>
              <w:rPr>
                <w:b/>
                <w:color w:val="FFFFFF" w:themeColor="background1"/>
                <w:sz w:val="20"/>
                <w:szCs w:val="20"/>
              </w:rPr>
            </w:pPr>
          </w:p>
        </w:tc>
        <w:tc>
          <w:tcPr>
            <w:tcW w:w="1757" w:type="dxa"/>
            <w:shd w:val="clear" w:color="auto" w:fill="000000" w:themeFill="text1"/>
          </w:tcPr>
          <w:p w14:paraId="438B9AF8" w14:textId="77777777" w:rsidR="00692158" w:rsidRPr="00B503EF" w:rsidRDefault="00692158" w:rsidP="00B73E8B">
            <w:pPr>
              <w:pStyle w:val="BodyText"/>
              <w:rPr>
                <w:b/>
                <w:color w:val="FFFFFF" w:themeColor="background1"/>
                <w:sz w:val="20"/>
                <w:szCs w:val="20"/>
              </w:rPr>
            </w:pPr>
          </w:p>
        </w:tc>
      </w:tr>
      <w:tr w:rsidR="00850C79" w:rsidRPr="00850C79" w14:paraId="4EA4DF4E" w14:textId="77777777" w:rsidTr="006D4A44">
        <w:tc>
          <w:tcPr>
            <w:tcW w:w="1057" w:type="dxa"/>
            <w:shd w:val="clear" w:color="auto" w:fill="000000" w:themeFill="text1"/>
          </w:tcPr>
          <w:p w14:paraId="493A5C14" w14:textId="371CDD08" w:rsidR="00692158" w:rsidRPr="00850C79" w:rsidRDefault="00850C79" w:rsidP="00B73E8B">
            <w:pPr>
              <w:pStyle w:val="BodyText"/>
              <w:rPr>
                <w:b/>
                <w:color w:val="FFFFFF" w:themeColor="background1"/>
                <w:sz w:val="20"/>
                <w:szCs w:val="20"/>
              </w:rPr>
            </w:pPr>
            <w:r w:rsidRPr="00850C79">
              <w:rPr>
                <w:b/>
                <w:color w:val="FFFFFF" w:themeColor="background1"/>
                <w:sz w:val="20"/>
                <w:szCs w:val="20"/>
              </w:rPr>
              <w:t>5.1</w:t>
            </w:r>
          </w:p>
        </w:tc>
        <w:tc>
          <w:tcPr>
            <w:tcW w:w="5709" w:type="dxa"/>
            <w:shd w:val="clear" w:color="auto" w:fill="000000" w:themeFill="text1"/>
          </w:tcPr>
          <w:p w14:paraId="5EEB342B" w14:textId="590A09EC" w:rsidR="00850C79" w:rsidRPr="00850C79" w:rsidRDefault="00850C79" w:rsidP="005D3132">
            <w:pPr>
              <w:pStyle w:val="BodyText"/>
              <w:rPr>
                <w:b/>
                <w:color w:val="FFFFFF" w:themeColor="background1"/>
                <w:sz w:val="20"/>
                <w:szCs w:val="20"/>
              </w:rPr>
            </w:pPr>
            <w:r w:rsidRPr="00850C79">
              <w:rPr>
                <w:b/>
                <w:color w:val="FFFFFF" w:themeColor="background1"/>
                <w:sz w:val="20"/>
                <w:szCs w:val="20"/>
              </w:rPr>
              <w:t>Leadership and commitment</w:t>
            </w:r>
          </w:p>
        </w:tc>
        <w:tc>
          <w:tcPr>
            <w:tcW w:w="1756" w:type="dxa"/>
            <w:shd w:val="clear" w:color="auto" w:fill="000000" w:themeFill="text1"/>
          </w:tcPr>
          <w:p w14:paraId="003D4BB6" w14:textId="77777777" w:rsidR="00692158" w:rsidRPr="00850C79" w:rsidRDefault="00692158" w:rsidP="00B73E8B">
            <w:pPr>
              <w:pStyle w:val="BodyText"/>
              <w:rPr>
                <w:b/>
                <w:color w:val="FFFFFF" w:themeColor="background1"/>
                <w:sz w:val="20"/>
                <w:szCs w:val="20"/>
              </w:rPr>
            </w:pPr>
          </w:p>
        </w:tc>
        <w:tc>
          <w:tcPr>
            <w:tcW w:w="1757" w:type="dxa"/>
            <w:shd w:val="clear" w:color="auto" w:fill="000000" w:themeFill="text1"/>
          </w:tcPr>
          <w:p w14:paraId="4A8E42C8" w14:textId="77777777" w:rsidR="00692158" w:rsidRPr="00850C79" w:rsidRDefault="00692158" w:rsidP="00B73E8B">
            <w:pPr>
              <w:pStyle w:val="BodyText"/>
              <w:rPr>
                <w:b/>
                <w:color w:val="FFFFFF" w:themeColor="background1"/>
                <w:sz w:val="20"/>
                <w:szCs w:val="20"/>
              </w:rPr>
            </w:pPr>
          </w:p>
        </w:tc>
      </w:tr>
      <w:tr w:rsidR="006A62F5" w:rsidRPr="00B503EF" w14:paraId="0F7E6FD1" w14:textId="77777777" w:rsidTr="006D4A44">
        <w:tc>
          <w:tcPr>
            <w:tcW w:w="1057" w:type="dxa"/>
          </w:tcPr>
          <w:p w14:paraId="672561CC" w14:textId="5FFE5D52" w:rsidR="006A62F5" w:rsidRPr="00B503EF" w:rsidRDefault="005D3132" w:rsidP="00B73E8B">
            <w:pPr>
              <w:pStyle w:val="BodyText"/>
              <w:rPr>
                <w:sz w:val="20"/>
                <w:szCs w:val="20"/>
              </w:rPr>
            </w:pPr>
            <w:r>
              <w:rPr>
                <w:sz w:val="20"/>
                <w:szCs w:val="20"/>
              </w:rPr>
              <w:t>5.1.1</w:t>
            </w:r>
          </w:p>
        </w:tc>
        <w:tc>
          <w:tcPr>
            <w:tcW w:w="5709" w:type="dxa"/>
          </w:tcPr>
          <w:p w14:paraId="2025C067" w14:textId="4DF398D7" w:rsidR="006A62F5" w:rsidRPr="00B503EF" w:rsidRDefault="00850C79" w:rsidP="00ED720D">
            <w:pPr>
              <w:pStyle w:val="BodyText"/>
              <w:rPr>
                <w:sz w:val="20"/>
                <w:szCs w:val="20"/>
              </w:rPr>
            </w:pPr>
            <w:r>
              <w:rPr>
                <w:sz w:val="20"/>
                <w:szCs w:val="20"/>
              </w:rPr>
              <w:t xml:space="preserve">How does </w:t>
            </w:r>
            <w:r w:rsidR="005D3132">
              <w:rPr>
                <w:sz w:val="20"/>
                <w:szCs w:val="20"/>
              </w:rPr>
              <w:t>top m</w:t>
            </w:r>
            <w:r>
              <w:rPr>
                <w:sz w:val="20"/>
                <w:szCs w:val="20"/>
              </w:rPr>
              <w:t xml:space="preserve">anagement support the </w:t>
            </w:r>
            <w:r w:rsidR="00ED720D">
              <w:rPr>
                <w:sz w:val="20"/>
                <w:szCs w:val="20"/>
              </w:rPr>
              <w:t>management system</w:t>
            </w:r>
            <w:r>
              <w:rPr>
                <w:sz w:val="20"/>
                <w:szCs w:val="20"/>
              </w:rPr>
              <w:t>?</w:t>
            </w:r>
          </w:p>
        </w:tc>
        <w:tc>
          <w:tcPr>
            <w:tcW w:w="1756" w:type="dxa"/>
          </w:tcPr>
          <w:p w14:paraId="6352FB78" w14:textId="77777777" w:rsidR="006A62F5" w:rsidRPr="00B503EF" w:rsidRDefault="006A62F5" w:rsidP="00B73E8B">
            <w:pPr>
              <w:pStyle w:val="BodyText"/>
              <w:rPr>
                <w:sz w:val="20"/>
                <w:szCs w:val="20"/>
              </w:rPr>
            </w:pPr>
          </w:p>
        </w:tc>
        <w:tc>
          <w:tcPr>
            <w:tcW w:w="1757" w:type="dxa"/>
          </w:tcPr>
          <w:p w14:paraId="01861273" w14:textId="77777777" w:rsidR="006A62F5" w:rsidRPr="00B503EF" w:rsidRDefault="006A62F5" w:rsidP="00B73E8B">
            <w:pPr>
              <w:pStyle w:val="BodyText"/>
              <w:rPr>
                <w:sz w:val="20"/>
                <w:szCs w:val="20"/>
              </w:rPr>
            </w:pPr>
          </w:p>
        </w:tc>
      </w:tr>
      <w:tr w:rsidR="00276708" w:rsidRPr="00B503EF" w14:paraId="4B86B9A6" w14:textId="77777777" w:rsidTr="006D4A44">
        <w:tc>
          <w:tcPr>
            <w:tcW w:w="1057" w:type="dxa"/>
          </w:tcPr>
          <w:p w14:paraId="4FF35DAB" w14:textId="3C596CB0" w:rsidR="00276708" w:rsidRDefault="00276708" w:rsidP="00B73E8B">
            <w:pPr>
              <w:pStyle w:val="BodyText"/>
              <w:rPr>
                <w:sz w:val="20"/>
                <w:szCs w:val="20"/>
              </w:rPr>
            </w:pPr>
            <w:r>
              <w:rPr>
                <w:sz w:val="20"/>
                <w:szCs w:val="20"/>
              </w:rPr>
              <w:t>5.1.2</w:t>
            </w:r>
          </w:p>
        </w:tc>
        <w:tc>
          <w:tcPr>
            <w:tcW w:w="5709" w:type="dxa"/>
          </w:tcPr>
          <w:p w14:paraId="465D546B" w14:textId="6C19E462" w:rsidR="00276708" w:rsidRDefault="008327DD" w:rsidP="008327DD">
            <w:pPr>
              <w:pStyle w:val="BodyText"/>
              <w:rPr>
                <w:sz w:val="20"/>
                <w:szCs w:val="20"/>
              </w:rPr>
            </w:pPr>
            <w:r>
              <w:rPr>
                <w:sz w:val="20"/>
                <w:szCs w:val="20"/>
              </w:rPr>
              <w:t xml:space="preserve">Does management have a </w:t>
            </w:r>
            <w:r w:rsidR="00276708">
              <w:rPr>
                <w:sz w:val="20"/>
                <w:szCs w:val="20"/>
              </w:rPr>
              <w:t xml:space="preserve">focus on learners and other beneficiaries in terms of determining their needs, understanding and meeting their expectations?  </w:t>
            </w:r>
            <w:r>
              <w:rPr>
                <w:sz w:val="20"/>
                <w:szCs w:val="20"/>
              </w:rPr>
              <w:t xml:space="preserve">Can this be </w:t>
            </w:r>
            <w:r w:rsidR="00276708">
              <w:rPr>
                <w:sz w:val="20"/>
                <w:szCs w:val="20"/>
              </w:rPr>
              <w:t>demonstrated through monitoring their satisfaction and education progress?</w:t>
            </w:r>
          </w:p>
        </w:tc>
        <w:tc>
          <w:tcPr>
            <w:tcW w:w="1756" w:type="dxa"/>
          </w:tcPr>
          <w:p w14:paraId="057C6AE9" w14:textId="77777777" w:rsidR="00276708" w:rsidRPr="00B503EF" w:rsidRDefault="00276708" w:rsidP="00B73E8B">
            <w:pPr>
              <w:pStyle w:val="BodyText"/>
              <w:rPr>
                <w:sz w:val="20"/>
                <w:szCs w:val="20"/>
              </w:rPr>
            </w:pPr>
          </w:p>
        </w:tc>
        <w:tc>
          <w:tcPr>
            <w:tcW w:w="1757" w:type="dxa"/>
          </w:tcPr>
          <w:p w14:paraId="111E1E8D" w14:textId="77777777" w:rsidR="00276708" w:rsidRPr="00B503EF" w:rsidRDefault="00276708" w:rsidP="00B73E8B">
            <w:pPr>
              <w:pStyle w:val="BodyText"/>
              <w:rPr>
                <w:sz w:val="20"/>
                <w:szCs w:val="20"/>
              </w:rPr>
            </w:pPr>
          </w:p>
        </w:tc>
      </w:tr>
      <w:tr w:rsidR="00850C79" w:rsidRPr="00B503EF" w14:paraId="0C94BE82" w14:textId="77777777" w:rsidTr="006D4A44">
        <w:tc>
          <w:tcPr>
            <w:tcW w:w="1057" w:type="dxa"/>
            <w:shd w:val="clear" w:color="auto" w:fill="000000" w:themeFill="text1"/>
          </w:tcPr>
          <w:p w14:paraId="037ABEFA" w14:textId="4AA5FB7B" w:rsidR="00850C79" w:rsidRPr="00B503EF" w:rsidRDefault="00850C79" w:rsidP="00B73E8B">
            <w:pPr>
              <w:pStyle w:val="BodyText"/>
              <w:rPr>
                <w:sz w:val="20"/>
                <w:szCs w:val="20"/>
              </w:rPr>
            </w:pPr>
            <w:r w:rsidRPr="00B503EF">
              <w:rPr>
                <w:b/>
                <w:color w:val="FFFFFF" w:themeColor="background1"/>
                <w:sz w:val="20"/>
                <w:szCs w:val="20"/>
              </w:rPr>
              <w:t>5.2</w:t>
            </w:r>
          </w:p>
        </w:tc>
        <w:tc>
          <w:tcPr>
            <w:tcW w:w="5709" w:type="dxa"/>
            <w:shd w:val="clear" w:color="auto" w:fill="000000" w:themeFill="text1"/>
          </w:tcPr>
          <w:p w14:paraId="16FD30D3" w14:textId="45C2E1CF" w:rsidR="00850C79" w:rsidRPr="00850C79" w:rsidRDefault="00850C79" w:rsidP="005D3132">
            <w:pPr>
              <w:pStyle w:val="BodyText"/>
              <w:rPr>
                <w:b/>
                <w:color w:val="FFFFFF" w:themeColor="background1"/>
                <w:sz w:val="20"/>
                <w:szCs w:val="20"/>
              </w:rPr>
            </w:pPr>
            <w:r w:rsidRPr="00B503EF">
              <w:rPr>
                <w:b/>
                <w:color w:val="FFFFFF" w:themeColor="background1"/>
                <w:sz w:val="20"/>
                <w:szCs w:val="20"/>
              </w:rPr>
              <w:t>Policy</w:t>
            </w:r>
          </w:p>
        </w:tc>
        <w:tc>
          <w:tcPr>
            <w:tcW w:w="1756" w:type="dxa"/>
            <w:shd w:val="clear" w:color="auto" w:fill="000000" w:themeFill="text1"/>
          </w:tcPr>
          <w:p w14:paraId="0A46C461" w14:textId="77777777" w:rsidR="00850C79" w:rsidRPr="00B503EF" w:rsidRDefault="00850C79" w:rsidP="00B73E8B">
            <w:pPr>
              <w:pStyle w:val="BodyText"/>
              <w:rPr>
                <w:sz w:val="20"/>
                <w:szCs w:val="20"/>
              </w:rPr>
            </w:pPr>
          </w:p>
        </w:tc>
        <w:tc>
          <w:tcPr>
            <w:tcW w:w="1757" w:type="dxa"/>
            <w:shd w:val="clear" w:color="auto" w:fill="000000" w:themeFill="text1"/>
          </w:tcPr>
          <w:p w14:paraId="57E879C7" w14:textId="77777777" w:rsidR="00850C79" w:rsidRPr="00B503EF" w:rsidRDefault="00850C79" w:rsidP="00B73E8B">
            <w:pPr>
              <w:pStyle w:val="BodyText"/>
              <w:rPr>
                <w:sz w:val="20"/>
                <w:szCs w:val="20"/>
              </w:rPr>
            </w:pPr>
          </w:p>
        </w:tc>
      </w:tr>
      <w:tr w:rsidR="00850C79" w:rsidRPr="00B503EF" w14:paraId="10F3616F" w14:textId="77777777" w:rsidTr="006D4A44">
        <w:tc>
          <w:tcPr>
            <w:tcW w:w="1057" w:type="dxa"/>
          </w:tcPr>
          <w:p w14:paraId="06C16005" w14:textId="6B1DF75A" w:rsidR="00850C79" w:rsidRPr="00B503EF" w:rsidRDefault="005D3132" w:rsidP="00B73E8B">
            <w:pPr>
              <w:pStyle w:val="BodyText"/>
              <w:rPr>
                <w:sz w:val="20"/>
                <w:szCs w:val="20"/>
              </w:rPr>
            </w:pPr>
            <w:r>
              <w:rPr>
                <w:sz w:val="20"/>
                <w:szCs w:val="20"/>
              </w:rPr>
              <w:lastRenderedPageBreak/>
              <w:t>5.2.1</w:t>
            </w:r>
          </w:p>
        </w:tc>
        <w:tc>
          <w:tcPr>
            <w:tcW w:w="5709" w:type="dxa"/>
          </w:tcPr>
          <w:p w14:paraId="438D5251" w14:textId="407C92B2" w:rsidR="00850C79" w:rsidRPr="00B503EF" w:rsidRDefault="003E3D13" w:rsidP="00ED720D">
            <w:pPr>
              <w:pStyle w:val="BodyText"/>
              <w:rPr>
                <w:sz w:val="20"/>
                <w:szCs w:val="20"/>
              </w:rPr>
            </w:pPr>
            <w:r>
              <w:rPr>
                <w:sz w:val="20"/>
                <w:szCs w:val="20"/>
              </w:rPr>
              <w:t xml:space="preserve">Does the </w:t>
            </w:r>
            <w:r w:rsidR="008327DD">
              <w:rPr>
                <w:sz w:val="20"/>
                <w:szCs w:val="20"/>
              </w:rPr>
              <w:t xml:space="preserve">organizational </w:t>
            </w:r>
            <w:r>
              <w:rPr>
                <w:sz w:val="20"/>
                <w:szCs w:val="20"/>
              </w:rPr>
              <w:t xml:space="preserve">policy reflect the </w:t>
            </w:r>
            <w:r w:rsidR="00BE64AA">
              <w:rPr>
                <w:sz w:val="20"/>
                <w:szCs w:val="20"/>
              </w:rPr>
              <w:t>training organization</w:t>
            </w:r>
            <w:r w:rsidR="002F6A23">
              <w:rPr>
                <w:sz w:val="20"/>
                <w:szCs w:val="20"/>
              </w:rPr>
              <w:t>s</w:t>
            </w:r>
            <w:r w:rsidR="005D3132">
              <w:rPr>
                <w:sz w:val="20"/>
                <w:szCs w:val="20"/>
              </w:rPr>
              <w:t xml:space="preserve"> commitment to achieving its goals and objectives</w:t>
            </w:r>
            <w:r>
              <w:rPr>
                <w:sz w:val="20"/>
                <w:szCs w:val="20"/>
              </w:rPr>
              <w:t>,</w:t>
            </w:r>
            <w:r w:rsidR="005D3132">
              <w:rPr>
                <w:sz w:val="20"/>
                <w:szCs w:val="20"/>
              </w:rPr>
              <w:t xml:space="preserve"> and fulfilling the training needs of students? </w:t>
            </w:r>
          </w:p>
        </w:tc>
        <w:tc>
          <w:tcPr>
            <w:tcW w:w="1756" w:type="dxa"/>
          </w:tcPr>
          <w:p w14:paraId="1F9BD79A" w14:textId="77777777" w:rsidR="00850C79" w:rsidRPr="00B503EF" w:rsidRDefault="00850C79" w:rsidP="00B73E8B">
            <w:pPr>
              <w:pStyle w:val="BodyText"/>
              <w:rPr>
                <w:sz w:val="20"/>
                <w:szCs w:val="20"/>
              </w:rPr>
            </w:pPr>
          </w:p>
        </w:tc>
        <w:tc>
          <w:tcPr>
            <w:tcW w:w="1757" w:type="dxa"/>
          </w:tcPr>
          <w:p w14:paraId="38AAF12F" w14:textId="77777777" w:rsidR="00850C79" w:rsidRPr="00B503EF" w:rsidRDefault="00850C79" w:rsidP="00B73E8B">
            <w:pPr>
              <w:pStyle w:val="BodyText"/>
              <w:rPr>
                <w:sz w:val="20"/>
                <w:szCs w:val="20"/>
              </w:rPr>
            </w:pPr>
          </w:p>
        </w:tc>
      </w:tr>
      <w:tr w:rsidR="00850C79" w:rsidRPr="00B503EF" w14:paraId="062A6BB7" w14:textId="77777777" w:rsidTr="006D4A44">
        <w:tc>
          <w:tcPr>
            <w:tcW w:w="1057" w:type="dxa"/>
          </w:tcPr>
          <w:p w14:paraId="0F6B3A56" w14:textId="03780009" w:rsidR="00850C79" w:rsidRPr="00B503EF" w:rsidRDefault="005D3132" w:rsidP="00B73E8B">
            <w:pPr>
              <w:pStyle w:val="BodyText"/>
              <w:rPr>
                <w:sz w:val="20"/>
                <w:szCs w:val="20"/>
              </w:rPr>
            </w:pPr>
            <w:r>
              <w:rPr>
                <w:sz w:val="20"/>
                <w:szCs w:val="20"/>
              </w:rPr>
              <w:t>5.2.2</w:t>
            </w:r>
          </w:p>
        </w:tc>
        <w:tc>
          <w:tcPr>
            <w:tcW w:w="5709" w:type="dxa"/>
          </w:tcPr>
          <w:p w14:paraId="1FA9BC20" w14:textId="7BF58163" w:rsidR="00850C79" w:rsidRPr="00B503EF" w:rsidRDefault="005D3132" w:rsidP="002F6A23">
            <w:pPr>
              <w:pStyle w:val="BodyText"/>
              <w:rPr>
                <w:sz w:val="20"/>
                <w:szCs w:val="20"/>
              </w:rPr>
            </w:pPr>
            <w:r>
              <w:rPr>
                <w:sz w:val="20"/>
                <w:szCs w:val="20"/>
              </w:rPr>
              <w:t>How is this policy communicated, understood and applied within the organi</w:t>
            </w:r>
            <w:r w:rsidR="002F6A23">
              <w:rPr>
                <w:sz w:val="20"/>
                <w:szCs w:val="20"/>
              </w:rPr>
              <w:t>z</w:t>
            </w:r>
            <w:r>
              <w:rPr>
                <w:sz w:val="20"/>
                <w:szCs w:val="20"/>
              </w:rPr>
              <w:t>ation?</w:t>
            </w:r>
          </w:p>
        </w:tc>
        <w:tc>
          <w:tcPr>
            <w:tcW w:w="1756" w:type="dxa"/>
          </w:tcPr>
          <w:p w14:paraId="4DA2EB05" w14:textId="77777777" w:rsidR="00850C79" w:rsidRPr="00B503EF" w:rsidRDefault="00850C79" w:rsidP="00B73E8B">
            <w:pPr>
              <w:pStyle w:val="BodyText"/>
              <w:rPr>
                <w:sz w:val="20"/>
                <w:szCs w:val="20"/>
              </w:rPr>
            </w:pPr>
          </w:p>
        </w:tc>
        <w:tc>
          <w:tcPr>
            <w:tcW w:w="1757" w:type="dxa"/>
          </w:tcPr>
          <w:p w14:paraId="7E1EFF05" w14:textId="77777777" w:rsidR="00850C79" w:rsidRPr="00B503EF" w:rsidRDefault="00850C79" w:rsidP="00B73E8B">
            <w:pPr>
              <w:pStyle w:val="BodyText"/>
              <w:rPr>
                <w:sz w:val="20"/>
                <w:szCs w:val="20"/>
              </w:rPr>
            </w:pPr>
          </w:p>
        </w:tc>
      </w:tr>
      <w:tr w:rsidR="00850C79" w:rsidRPr="00B2254E" w14:paraId="68DDD722" w14:textId="396FC414" w:rsidTr="006D4A44">
        <w:tc>
          <w:tcPr>
            <w:tcW w:w="1057" w:type="dxa"/>
            <w:shd w:val="clear" w:color="auto" w:fill="000000" w:themeFill="text1"/>
          </w:tcPr>
          <w:p w14:paraId="0C7202FC" w14:textId="7D3D7B98" w:rsidR="00850C79" w:rsidRPr="009E4B7B" w:rsidRDefault="00850C79" w:rsidP="00B73E8B">
            <w:pPr>
              <w:pStyle w:val="BodyText"/>
              <w:rPr>
                <w:sz w:val="20"/>
                <w:szCs w:val="20"/>
              </w:rPr>
            </w:pPr>
            <w:r w:rsidRPr="009E4B7B">
              <w:rPr>
                <w:b/>
                <w:color w:val="FFFFFF" w:themeColor="background1"/>
                <w:sz w:val="20"/>
                <w:szCs w:val="20"/>
              </w:rPr>
              <w:t>5.3</w:t>
            </w:r>
          </w:p>
        </w:tc>
        <w:tc>
          <w:tcPr>
            <w:tcW w:w="5709" w:type="dxa"/>
            <w:shd w:val="clear" w:color="auto" w:fill="000000" w:themeFill="text1"/>
          </w:tcPr>
          <w:p w14:paraId="0CE9451B" w14:textId="448A0141" w:rsidR="00850C79" w:rsidRPr="009E4B7B" w:rsidRDefault="00850C79" w:rsidP="00692158">
            <w:pPr>
              <w:pStyle w:val="BodyText"/>
              <w:rPr>
                <w:sz w:val="20"/>
                <w:szCs w:val="20"/>
              </w:rPr>
            </w:pPr>
            <w:r w:rsidRPr="009E4B7B">
              <w:rPr>
                <w:b/>
                <w:color w:val="FFFFFF" w:themeColor="background1"/>
                <w:sz w:val="20"/>
                <w:szCs w:val="20"/>
              </w:rPr>
              <w:t>Organizational roles, responsibilities and authorities</w:t>
            </w:r>
          </w:p>
        </w:tc>
        <w:tc>
          <w:tcPr>
            <w:tcW w:w="1756" w:type="dxa"/>
            <w:shd w:val="clear" w:color="auto" w:fill="000000" w:themeFill="text1"/>
          </w:tcPr>
          <w:p w14:paraId="6C0CE231" w14:textId="7D5EFB44" w:rsidR="00850C79" w:rsidRPr="00790043" w:rsidRDefault="00850C79" w:rsidP="00B73E8B">
            <w:pPr>
              <w:pStyle w:val="BodyText"/>
              <w:rPr>
                <w:strike/>
                <w:sz w:val="20"/>
                <w:szCs w:val="20"/>
              </w:rPr>
            </w:pPr>
          </w:p>
        </w:tc>
        <w:tc>
          <w:tcPr>
            <w:tcW w:w="1757" w:type="dxa"/>
            <w:shd w:val="clear" w:color="auto" w:fill="000000" w:themeFill="text1"/>
          </w:tcPr>
          <w:p w14:paraId="454E5348" w14:textId="3FDA6C0B" w:rsidR="00850C79" w:rsidRPr="00790043" w:rsidRDefault="00850C79" w:rsidP="00B73E8B">
            <w:pPr>
              <w:pStyle w:val="BodyText"/>
              <w:rPr>
                <w:strike/>
                <w:sz w:val="20"/>
                <w:szCs w:val="20"/>
              </w:rPr>
            </w:pPr>
          </w:p>
        </w:tc>
      </w:tr>
      <w:tr w:rsidR="006A62F5" w:rsidRPr="00790043" w14:paraId="785C0416" w14:textId="3522C1D5" w:rsidTr="006D4A44">
        <w:tc>
          <w:tcPr>
            <w:tcW w:w="1057" w:type="dxa"/>
          </w:tcPr>
          <w:p w14:paraId="4FA83DFF" w14:textId="1FCF5414" w:rsidR="006A62F5" w:rsidRPr="00790043" w:rsidRDefault="009E4B7B" w:rsidP="00B73E8B">
            <w:pPr>
              <w:pStyle w:val="BodyText"/>
              <w:rPr>
                <w:sz w:val="20"/>
                <w:szCs w:val="20"/>
              </w:rPr>
            </w:pPr>
            <w:r>
              <w:rPr>
                <w:sz w:val="20"/>
                <w:szCs w:val="20"/>
              </w:rPr>
              <w:t>5.3.1</w:t>
            </w:r>
          </w:p>
        </w:tc>
        <w:tc>
          <w:tcPr>
            <w:tcW w:w="5709" w:type="dxa"/>
          </w:tcPr>
          <w:p w14:paraId="045F36EF" w14:textId="2A62B576" w:rsidR="006A62F5" w:rsidRPr="00790043" w:rsidRDefault="006D4A44" w:rsidP="006D4A44">
            <w:pPr>
              <w:pStyle w:val="BodyText"/>
              <w:rPr>
                <w:sz w:val="20"/>
                <w:szCs w:val="20"/>
              </w:rPr>
            </w:pPr>
            <w:r>
              <w:rPr>
                <w:sz w:val="20"/>
                <w:szCs w:val="20"/>
              </w:rPr>
              <w:t>Provide a brief overview and description of the roles responsible in managing the quality system (</w:t>
            </w:r>
            <w:proofErr w:type="spellStart"/>
            <w:r>
              <w:rPr>
                <w:sz w:val="20"/>
                <w:szCs w:val="20"/>
              </w:rPr>
              <w:t>eg</w:t>
            </w:r>
            <w:proofErr w:type="spellEnd"/>
            <w:r>
              <w:rPr>
                <w:sz w:val="20"/>
                <w:szCs w:val="20"/>
              </w:rPr>
              <w:t xml:space="preserve"> organisational chart/structure).</w:t>
            </w:r>
          </w:p>
        </w:tc>
        <w:tc>
          <w:tcPr>
            <w:tcW w:w="1756" w:type="dxa"/>
          </w:tcPr>
          <w:p w14:paraId="53CB1363" w14:textId="04478D17" w:rsidR="006A62F5" w:rsidRPr="00790043" w:rsidRDefault="006A62F5" w:rsidP="00B73E8B">
            <w:pPr>
              <w:pStyle w:val="BodyText"/>
              <w:rPr>
                <w:sz w:val="20"/>
                <w:szCs w:val="20"/>
              </w:rPr>
            </w:pPr>
          </w:p>
        </w:tc>
        <w:tc>
          <w:tcPr>
            <w:tcW w:w="1757" w:type="dxa"/>
          </w:tcPr>
          <w:p w14:paraId="30B3AF62" w14:textId="47FC4D00" w:rsidR="006A62F5" w:rsidRPr="00790043" w:rsidRDefault="006A62F5" w:rsidP="00B73E8B">
            <w:pPr>
              <w:pStyle w:val="BodyText"/>
              <w:rPr>
                <w:sz w:val="20"/>
                <w:szCs w:val="20"/>
              </w:rPr>
            </w:pPr>
          </w:p>
        </w:tc>
      </w:tr>
      <w:tr w:rsidR="005721B1" w:rsidRPr="00B503EF" w14:paraId="481D9864" w14:textId="77777777" w:rsidTr="006D4A44">
        <w:tc>
          <w:tcPr>
            <w:tcW w:w="1057" w:type="dxa"/>
            <w:shd w:val="clear" w:color="auto" w:fill="000000" w:themeFill="text1"/>
          </w:tcPr>
          <w:p w14:paraId="7D4F92A9" w14:textId="3EA410C4" w:rsidR="00692158" w:rsidRPr="00B503EF" w:rsidRDefault="005721B1" w:rsidP="00B73E8B">
            <w:pPr>
              <w:pStyle w:val="BodyText"/>
              <w:rPr>
                <w:b/>
                <w:color w:val="FFFFFF" w:themeColor="background1"/>
                <w:sz w:val="20"/>
                <w:szCs w:val="20"/>
              </w:rPr>
            </w:pPr>
            <w:r w:rsidRPr="00B503EF">
              <w:rPr>
                <w:b/>
                <w:color w:val="FFFFFF" w:themeColor="background1"/>
                <w:sz w:val="20"/>
                <w:szCs w:val="20"/>
              </w:rPr>
              <w:t>6</w:t>
            </w:r>
          </w:p>
        </w:tc>
        <w:tc>
          <w:tcPr>
            <w:tcW w:w="5709" w:type="dxa"/>
            <w:shd w:val="clear" w:color="auto" w:fill="000000" w:themeFill="text1"/>
          </w:tcPr>
          <w:p w14:paraId="70BA4E75" w14:textId="209459B3" w:rsidR="00692158" w:rsidRPr="00B503EF" w:rsidRDefault="005721B1" w:rsidP="005721B1">
            <w:pPr>
              <w:pStyle w:val="BodyText"/>
              <w:rPr>
                <w:b/>
                <w:color w:val="FFFFFF" w:themeColor="background1"/>
                <w:sz w:val="20"/>
                <w:szCs w:val="20"/>
              </w:rPr>
            </w:pPr>
            <w:r w:rsidRPr="00B503EF">
              <w:rPr>
                <w:b/>
                <w:color w:val="FFFFFF" w:themeColor="background1"/>
                <w:sz w:val="20"/>
                <w:szCs w:val="20"/>
              </w:rPr>
              <w:t>PLANNING</w:t>
            </w:r>
          </w:p>
        </w:tc>
        <w:tc>
          <w:tcPr>
            <w:tcW w:w="1756" w:type="dxa"/>
            <w:shd w:val="clear" w:color="auto" w:fill="000000" w:themeFill="text1"/>
          </w:tcPr>
          <w:p w14:paraId="3660E274" w14:textId="77777777" w:rsidR="00692158" w:rsidRPr="00B503EF" w:rsidRDefault="00692158" w:rsidP="00B73E8B">
            <w:pPr>
              <w:pStyle w:val="BodyText"/>
              <w:rPr>
                <w:b/>
                <w:color w:val="FFFFFF" w:themeColor="background1"/>
                <w:sz w:val="20"/>
                <w:szCs w:val="20"/>
              </w:rPr>
            </w:pPr>
          </w:p>
        </w:tc>
        <w:tc>
          <w:tcPr>
            <w:tcW w:w="1757" w:type="dxa"/>
            <w:shd w:val="clear" w:color="auto" w:fill="000000" w:themeFill="text1"/>
          </w:tcPr>
          <w:p w14:paraId="3DDC5109" w14:textId="77777777" w:rsidR="00692158" w:rsidRPr="00B503EF" w:rsidRDefault="00692158" w:rsidP="00B73E8B">
            <w:pPr>
              <w:pStyle w:val="BodyText"/>
              <w:rPr>
                <w:b/>
                <w:color w:val="FFFFFF" w:themeColor="background1"/>
                <w:sz w:val="20"/>
                <w:szCs w:val="20"/>
              </w:rPr>
            </w:pPr>
          </w:p>
        </w:tc>
      </w:tr>
      <w:tr w:rsidR="00692158" w:rsidRPr="00B503EF" w14:paraId="6981799F" w14:textId="77777777" w:rsidTr="006D4A44">
        <w:tc>
          <w:tcPr>
            <w:tcW w:w="1057" w:type="dxa"/>
          </w:tcPr>
          <w:p w14:paraId="361D34A7" w14:textId="02D57FDA" w:rsidR="00692158" w:rsidRPr="00B503EF" w:rsidRDefault="0060627A" w:rsidP="00B73E8B">
            <w:pPr>
              <w:pStyle w:val="BodyText"/>
              <w:rPr>
                <w:sz w:val="20"/>
                <w:szCs w:val="20"/>
              </w:rPr>
            </w:pPr>
            <w:r>
              <w:rPr>
                <w:sz w:val="20"/>
                <w:szCs w:val="20"/>
              </w:rPr>
              <w:t>6.1</w:t>
            </w:r>
          </w:p>
        </w:tc>
        <w:tc>
          <w:tcPr>
            <w:tcW w:w="5709" w:type="dxa"/>
          </w:tcPr>
          <w:p w14:paraId="1979A9AF" w14:textId="4D0DD7C6" w:rsidR="00692158" w:rsidRPr="00B503EF" w:rsidRDefault="0060627A" w:rsidP="00692158">
            <w:pPr>
              <w:pStyle w:val="BodyText"/>
              <w:rPr>
                <w:sz w:val="20"/>
                <w:szCs w:val="20"/>
              </w:rPr>
            </w:pPr>
            <w:r w:rsidRPr="0060627A">
              <w:rPr>
                <w:sz w:val="20"/>
                <w:szCs w:val="20"/>
              </w:rPr>
              <w:t xml:space="preserve">How does the strategic and business planning activities ensure </w:t>
            </w:r>
            <w:r w:rsidR="009F444E">
              <w:rPr>
                <w:sz w:val="20"/>
                <w:szCs w:val="20"/>
              </w:rPr>
              <w:t>the training outcomes are met?</w:t>
            </w:r>
          </w:p>
        </w:tc>
        <w:tc>
          <w:tcPr>
            <w:tcW w:w="1756" w:type="dxa"/>
          </w:tcPr>
          <w:p w14:paraId="6B6F6F32" w14:textId="77777777" w:rsidR="00692158" w:rsidRPr="00B503EF" w:rsidRDefault="00692158" w:rsidP="00B73E8B">
            <w:pPr>
              <w:pStyle w:val="BodyText"/>
              <w:rPr>
                <w:sz w:val="20"/>
                <w:szCs w:val="20"/>
              </w:rPr>
            </w:pPr>
          </w:p>
        </w:tc>
        <w:tc>
          <w:tcPr>
            <w:tcW w:w="1757" w:type="dxa"/>
          </w:tcPr>
          <w:p w14:paraId="2D09BC17" w14:textId="77777777" w:rsidR="00692158" w:rsidRPr="00B503EF" w:rsidRDefault="00692158" w:rsidP="00B73E8B">
            <w:pPr>
              <w:pStyle w:val="BodyText"/>
              <w:rPr>
                <w:sz w:val="20"/>
                <w:szCs w:val="20"/>
              </w:rPr>
            </w:pPr>
          </w:p>
        </w:tc>
      </w:tr>
      <w:tr w:rsidR="0060627A" w:rsidRPr="00B503EF" w14:paraId="5E646BFD" w14:textId="77777777" w:rsidTr="006D4A44">
        <w:tc>
          <w:tcPr>
            <w:tcW w:w="1057" w:type="dxa"/>
            <w:shd w:val="clear" w:color="auto" w:fill="000000" w:themeFill="text1"/>
          </w:tcPr>
          <w:p w14:paraId="38F4B721"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p>
        </w:tc>
        <w:tc>
          <w:tcPr>
            <w:tcW w:w="5709" w:type="dxa"/>
            <w:shd w:val="clear" w:color="auto" w:fill="000000" w:themeFill="text1"/>
          </w:tcPr>
          <w:p w14:paraId="120453DF" w14:textId="37DD0EDC" w:rsidR="0060627A" w:rsidRPr="00B503EF" w:rsidRDefault="0060627A" w:rsidP="0060627A">
            <w:pPr>
              <w:pStyle w:val="BodyText"/>
              <w:rPr>
                <w:b/>
                <w:color w:val="FFFFFF" w:themeColor="background1"/>
                <w:sz w:val="20"/>
                <w:szCs w:val="20"/>
              </w:rPr>
            </w:pPr>
            <w:r w:rsidRPr="00B503EF">
              <w:rPr>
                <w:b/>
                <w:color w:val="FFFFFF" w:themeColor="background1"/>
                <w:sz w:val="20"/>
                <w:szCs w:val="20"/>
              </w:rPr>
              <w:t>SUPPORT</w:t>
            </w:r>
          </w:p>
        </w:tc>
        <w:tc>
          <w:tcPr>
            <w:tcW w:w="1756" w:type="dxa"/>
            <w:shd w:val="clear" w:color="auto" w:fill="000000" w:themeFill="text1"/>
          </w:tcPr>
          <w:p w14:paraId="4B1248EF" w14:textId="77777777" w:rsidR="0060627A" w:rsidRPr="00B503EF" w:rsidRDefault="0060627A" w:rsidP="00B73E8B">
            <w:pPr>
              <w:pStyle w:val="BodyText"/>
              <w:rPr>
                <w:b/>
                <w:color w:val="FFFFFF" w:themeColor="background1"/>
                <w:sz w:val="20"/>
                <w:szCs w:val="20"/>
              </w:rPr>
            </w:pPr>
          </w:p>
        </w:tc>
        <w:tc>
          <w:tcPr>
            <w:tcW w:w="1757" w:type="dxa"/>
            <w:shd w:val="clear" w:color="auto" w:fill="000000" w:themeFill="text1"/>
          </w:tcPr>
          <w:p w14:paraId="1784D823" w14:textId="77777777" w:rsidR="0060627A" w:rsidRPr="00B503EF" w:rsidRDefault="0060627A" w:rsidP="00B73E8B">
            <w:pPr>
              <w:pStyle w:val="BodyText"/>
              <w:rPr>
                <w:b/>
                <w:color w:val="FFFFFF" w:themeColor="background1"/>
                <w:sz w:val="20"/>
                <w:szCs w:val="20"/>
              </w:rPr>
            </w:pPr>
          </w:p>
        </w:tc>
      </w:tr>
      <w:tr w:rsidR="0060627A" w:rsidRPr="00B503EF" w14:paraId="53FBFBF0" w14:textId="77777777" w:rsidTr="006D4A44">
        <w:tc>
          <w:tcPr>
            <w:tcW w:w="1057" w:type="dxa"/>
            <w:shd w:val="clear" w:color="auto" w:fill="000000" w:themeFill="text1"/>
          </w:tcPr>
          <w:p w14:paraId="14294D75"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r>
              <w:rPr>
                <w:b/>
                <w:color w:val="FFFFFF" w:themeColor="background1"/>
                <w:sz w:val="20"/>
                <w:szCs w:val="20"/>
              </w:rPr>
              <w:t>.1</w:t>
            </w:r>
          </w:p>
        </w:tc>
        <w:tc>
          <w:tcPr>
            <w:tcW w:w="5709" w:type="dxa"/>
            <w:shd w:val="clear" w:color="auto" w:fill="000000" w:themeFill="text1"/>
          </w:tcPr>
          <w:p w14:paraId="36DE82E1" w14:textId="422022C0" w:rsidR="0060627A" w:rsidRPr="00B503EF" w:rsidRDefault="0060627A" w:rsidP="007C5014">
            <w:pPr>
              <w:pStyle w:val="BodyText"/>
              <w:rPr>
                <w:b/>
                <w:color w:val="FFFFFF" w:themeColor="background1"/>
                <w:sz w:val="20"/>
                <w:szCs w:val="20"/>
              </w:rPr>
            </w:pPr>
            <w:r w:rsidRPr="00B503EF">
              <w:rPr>
                <w:b/>
                <w:color w:val="FFFFFF" w:themeColor="background1"/>
                <w:sz w:val="20"/>
                <w:szCs w:val="20"/>
              </w:rPr>
              <w:t>Resources</w:t>
            </w:r>
          </w:p>
        </w:tc>
        <w:tc>
          <w:tcPr>
            <w:tcW w:w="1756" w:type="dxa"/>
            <w:shd w:val="clear" w:color="auto" w:fill="000000" w:themeFill="text1"/>
          </w:tcPr>
          <w:p w14:paraId="114FB301" w14:textId="77777777" w:rsidR="0060627A" w:rsidRPr="00B503EF" w:rsidRDefault="0060627A" w:rsidP="00B73E8B">
            <w:pPr>
              <w:pStyle w:val="BodyText"/>
              <w:rPr>
                <w:b/>
                <w:color w:val="FFFFFF" w:themeColor="background1"/>
                <w:sz w:val="20"/>
                <w:szCs w:val="20"/>
              </w:rPr>
            </w:pPr>
          </w:p>
        </w:tc>
        <w:tc>
          <w:tcPr>
            <w:tcW w:w="1757" w:type="dxa"/>
            <w:shd w:val="clear" w:color="auto" w:fill="000000" w:themeFill="text1"/>
          </w:tcPr>
          <w:p w14:paraId="3992E8DB" w14:textId="77777777" w:rsidR="0060627A" w:rsidRPr="00B503EF" w:rsidRDefault="0060627A" w:rsidP="00B73E8B">
            <w:pPr>
              <w:pStyle w:val="BodyText"/>
              <w:rPr>
                <w:b/>
                <w:color w:val="FFFFFF" w:themeColor="background1"/>
                <w:sz w:val="20"/>
                <w:szCs w:val="20"/>
              </w:rPr>
            </w:pPr>
          </w:p>
        </w:tc>
      </w:tr>
      <w:tr w:rsidR="0060627A" w:rsidRPr="00B503EF" w14:paraId="07EB92CB" w14:textId="77777777" w:rsidTr="006D4A44">
        <w:tc>
          <w:tcPr>
            <w:tcW w:w="1057" w:type="dxa"/>
          </w:tcPr>
          <w:p w14:paraId="23D3CB4B" w14:textId="5E36BA54" w:rsidR="0060627A" w:rsidRPr="00B503EF" w:rsidRDefault="00011C79" w:rsidP="00B73E8B">
            <w:pPr>
              <w:pStyle w:val="BodyText"/>
              <w:rPr>
                <w:sz w:val="20"/>
                <w:szCs w:val="20"/>
              </w:rPr>
            </w:pPr>
            <w:r>
              <w:rPr>
                <w:sz w:val="20"/>
                <w:szCs w:val="20"/>
              </w:rPr>
              <w:t>7.1.1</w:t>
            </w:r>
          </w:p>
        </w:tc>
        <w:tc>
          <w:tcPr>
            <w:tcW w:w="5709" w:type="dxa"/>
          </w:tcPr>
          <w:p w14:paraId="0F2AB5CB" w14:textId="075FC3E8" w:rsidR="0060627A" w:rsidRPr="00B503EF" w:rsidRDefault="00901AF1" w:rsidP="00244F29">
            <w:pPr>
              <w:pStyle w:val="BodyText"/>
              <w:rPr>
                <w:sz w:val="20"/>
                <w:szCs w:val="20"/>
              </w:rPr>
            </w:pPr>
            <w:r>
              <w:rPr>
                <w:sz w:val="20"/>
                <w:szCs w:val="20"/>
              </w:rPr>
              <w:t>Are there</w:t>
            </w:r>
            <w:r w:rsidR="00B73E8B">
              <w:rPr>
                <w:sz w:val="20"/>
                <w:szCs w:val="20"/>
              </w:rPr>
              <w:t xml:space="preserve"> procedures/processes to ensure learning resources are reviewed at planned intervals and materials are up to date?</w:t>
            </w:r>
          </w:p>
        </w:tc>
        <w:tc>
          <w:tcPr>
            <w:tcW w:w="1756" w:type="dxa"/>
          </w:tcPr>
          <w:p w14:paraId="748CF367" w14:textId="77777777" w:rsidR="0060627A" w:rsidRPr="00B503EF" w:rsidRDefault="0060627A" w:rsidP="00B73E8B">
            <w:pPr>
              <w:pStyle w:val="BodyText"/>
              <w:rPr>
                <w:sz w:val="20"/>
                <w:szCs w:val="20"/>
              </w:rPr>
            </w:pPr>
          </w:p>
        </w:tc>
        <w:tc>
          <w:tcPr>
            <w:tcW w:w="1757" w:type="dxa"/>
          </w:tcPr>
          <w:p w14:paraId="5E629B45" w14:textId="77777777" w:rsidR="0060627A" w:rsidRPr="00B503EF" w:rsidRDefault="0060627A" w:rsidP="00B73E8B">
            <w:pPr>
              <w:pStyle w:val="BodyText"/>
              <w:rPr>
                <w:sz w:val="20"/>
                <w:szCs w:val="20"/>
              </w:rPr>
            </w:pPr>
          </w:p>
        </w:tc>
      </w:tr>
      <w:tr w:rsidR="0060627A" w:rsidRPr="00B503EF" w14:paraId="01A57130" w14:textId="77777777" w:rsidTr="006D4A44">
        <w:tc>
          <w:tcPr>
            <w:tcW w:w="1057" w:type="dxa"/>
            <w:shd w:val="clear" w:color="auto" w:fill="000000" w:themeFill="text1"/>
          </w:tcPr>
          <w:p w14:paraId="5761249A"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r>
              <w:rPr>
                <w:b/>
                <w:color w:val="FFFFFF" w:themeColor="background1"/>
                <w:sz w:val="20"/>
                <w:szCs w:val="20"/>
              </w:rPr>
              <w:t>.2</w:t>
            </w:r>
          </w:p>
        </w:tc>
        <w:tc>
          <w:tcPr>
            <w:tcW w:w="5709" w:type="dxa"/>
            <w:shd w:val="clear" w:color="auto" w:fill="000000" w:themeFill="text1"/>
          </w:tcPr>
          <w:p w14:paraId="30908607" w14:textId="2C7EFB4D" w:rsidR="0060627A" w:rsidRPr="00B503EF" w:rsidRDefault="0060627A" w:rsidP="007C5014">
            <w:pPr>
              <w:pStyle w:val="BodyText"/>
              <w:rPr>
                <w:b/>
                <w:color w:val="FFFFFF" w:themeColor="background1"/>
                <w:sz w:val="20"/>
                <w:szCs w:val="20"/>
              </w:rPr>
            </w:pPr>
            <w:r w:rsidRPr="00B503EF">
              <w:rPr>
                <w:b/>
                <w:color w:val="FFFFFF" w:themeColor="background1"/>
                <w:sz w:val="20"/>
                <w:szCs w:val="20"/>
              </w:rPr>
              <w:t>Competence</w:t>
            </w:r>
          </w:p>
        </w:tc>
        <w:tc>
          <w:tcPr>
            <w:tcW w:w="1756" w:type="dxa"/>
            <w:shd w:val="clear" w:color="auto" w:fill="000000" w:themeFill="text1"/>
          </w:tcPr>
          <w:p w14:paraId="33728300" w14:textId="77777777" w:rsidR="0060627A" w:rsidRPr="00B503EF" w:rsidRDefault="0060627A" w:rsidP="00B73E8B">
            <w:pPr>
              <w:pStyle w:val="BodyText"/>
              <w:rPr>
                <w:b/>
                <w:color w:val="FFFFFF" w:themeColor="background1"/>
                <w:sz w:val="20"/>
                <w:szCs w:val="20"/>
              </w:rPr>
            </w:pPr>
          </w:p>
        </w:tc>
        <w:tc>
          <w:tcPr>
            <w:tcW w:w="1757" w:type="dxa"/>
            <w:shd w:val="clear" w:color="auto" w:fill="000000" w:themeFill="text1"/>
          </w:tcPr>
          <w:p w14:paraId="4B186347" w14:textId="77777777" w:rsidR="0060627A" w:rsidRPr="00B503EF" w:rsidRDefault="0060627A" w:rsidP="00B73E8B">
            <w:pPr>
              <w:pStyle w:val="BodyText"/>
              <w:rPr>
                <w:b/>
                <w:color w:val="FFFFFF" w:themeColor="background1"/>
                <w:sz w:val="20"/>
                <w:szCs w:val="20"/>
              </w:rPr>
            </w:pPr>
          </w:p>
        </w:tc>
      </w:tr>
      <w:tr w:rsidR="0060627A" w:rsidRPr="00B503EF" w14:paraId="0DBFBFB5" w14:textId="77777777" w:rsidTr="006D4A44">
        <w:tc>
          <w:tcPr>
            <w:tcW w:w="1057" w:type="dxa"/>
          </w:tcPr>
          <w:p w14:paraId="71FDB339" w14:textId="677E8DFD" w:rsidR="0060627A" w:rsidRPr="00B503EF" w:rsidRDefault="00011C79" w:rsidP="00B73E8B">
            <w:pPr>
              <w:pStyle w:val="BodyText"/>
              <w:rPr>
                <w:sz w:val="20"/>
                <w:szCs w:val="20"/>
              </w:rPr>
            </w:pPr>
            <w:r>
              <w:rPr>
                <w:sz w:val="20"/>
                <w:szCs w:val="20"/>
              </w:rPr>
              <w:t>7.2.1</w:t>
            </w:r>
          </w:p>
        </w:tc>
        <w:tc>
          <w:tcPr>
            <w:tcW w:w="5709" w:type="dxa"/>
          </w:tcPr>
          <w:p w14:paraId="2CD18360" w14:textId="6228282B" w:rsidR="0060627A" w:rsidRPr="00B503EF" w:rsidRDefault="00B73E8B" w:rsidP="00244F29">
            <w:pPr>
              <w:pStyle w:val="BodyText"/>
              <w:rPr>
                <w:sz w:val="20"/>
                <w:szCs w:val="20"/>
              </w:rPr>
            </w:pPr>
            <w:r>
              <w:rPr>
                <w:sz w:val="20"/>
                <w:szCs w:val="20"/>
              </w:rPr>
              <w:t xml:space="preserve">How does the </w:t>
            </w:r>
            <w:r w:rsidR="00BE64AA">
              <w:rPr>
                <w:sz w:val="20"/>
                <w:szCs w:val="20"/>
              </w:rPr>
              <w:t>training organization</w:t>
            </w:r>
            <w:r>
              <w:rPr>
                <w:sz w:val="20"/>
                <w:szCs w:val="20"/>
              </w:rPr>
              <w:t xml:space="preserve"> determine the competency of its instructors/assessors in terms of education, training experience?</w:t>
            </w:r>
            <w:r w:rsidR="00901AF1">
              <w:rPr>
                <w:sz w:val="20"/>
                <w:szCs w:val="20"/>
              </w:rPr>
              <w:t xml:space="preserve"> Are there procedures/processes </w:t>
            </w:r>
            <w:r w:rsidR="00244F29">
              <w:rPr>
                <w:sz w:val="20"/>
                <w:szCs w:val="20"/>
              </w:rPr>
              <w:t>available</w:t>
            </w:r>
            <w:r w:rsidR="00901AF1">
              <w:rPr>
                <w:sz w:val="20"/>
                <w:szCs w:val="20"/>
              </w:rPr>
              <w:t>?</w:t>
            </w:r>
          </w:p>
        </w:tc>
        <w:tc>
          <w:tcPr>
            <w:tcW w:w="1756" w:type="dxa"/>
          </w:tcPr>
          <w:p w14:paraId="7CA9C27A" w14:textId="77777777" w:rsidR="0060627A" w:rsidRPr="00B503EF" w:rsidRDefault="0060627A" w:rsidP="00B73E8B">
            <w:pPr>
              <w:pStyle w:val="BodyText"/>
              <w:rPr>
                <w:sz w:val="20"/>
                <w:szCs w:val="20"/>
              </w:rPr>
            </w:pPr>
          </w:p>
        </w:tc>
        <w:tc>
          <w:tcPr>
            <w:tcW w:w="1757" w:type="dxa"/>
          </w:tcPr>
          <w:p w14:paraId="1796C2E6" w14:textId="77777777" w:rsidR="0060627A" w:rsidRPr="00B503EF" w:rsidRDefault="0060627A" w:rsidP="00B73E8B">
            <w:pPr>
              <w:pStyle w:val="BodyText"/>
              <w:rPr>
                <w:sz w:val="20"/>
                <w:szCs w:val="20"/>
              </w:rPr>
            </w:pPr>
          </w:p>
        </w:tc>
      </w:tr>
      <w:tr w:rsidR="00B73E8B" w:rsidRPr="00B503EF" w14:paraId="3944F24D" w14:textId="77777777" w:rsidTr="006D4A44">
        <w:tc>
          <w:tcPr>
            <w:tcW w:w="1057" w:type="dxa"/>
          </w:tcPr>
          <w:p w14:paraId="6B9783B0" w14:textId="2A744DFB" w:rsidR="00B73E8B" w:rsidRPr="00B503EF" w:rsidRDefault="00011C79" w:rsidP="00B73E8B">
            <w:pPr>
              <w:pStyle w:val="BodyText"/>
              <w:rPr>
                <w:sz w:val="20"/>
                <w:szCs w:val="20"/>
              </w:rPr>
            </w:pPr>
            <w:r>
              <w:rPr>
                <w:sz w:val="20"/>
                <w:szCs w:val="20"/>
              </w:rPr>
              <w:t>7.2.2</w:t>
            </w:r>
          </w:p>
        </w:tc>
        <w:tc>
          <w:tcPr>
            <w:tcW w:w="5709" w:type="dxa"/>
          </w:tcPr>
          <w:p w14:paraId="2EA3F498" w14:textId="496E3EC5" w:rsidR="00B73E8B" w:rsidRDefault="00B73E8B" w:rsidP="00601721">
            <w:pPr>
              <w:pStyle w:val="BodyText"/>
              <w:rPr>
                <w:sz w:val="20"/>
                <w:szCs w:val="20"/>
              </w:rPr>
            </w:pPr>
            <w:r>
              <w:rPr>
                <w:sz w:val="20"/>
                <w:szCs w:val="20"/>
              </w:rPr>
              <w:t>How is the performance of instructors/assessors evaluated?</w:t>
            </w:r>
          </w:p>
        </w:tc>
        <w:tc>
          <w:tcPr>
            <w:tcW w:w="1756" w:type="dxa"/>
          </w:tcPr>
          <w:p w14:paraId="62EB3638" w14:textId="77777777" w:rsidR="00B73E8B" w:rsidRPr="00B503EF" w:rsidRDefault="00B73E8B" w:rsidP="00B73E8B">
            <w:pPr>
              <w:pStyle w:val="BodyText"/>
              <w:rPr>
                <w:sz w:val="20"/>
                <w:szCs w:val="20"/>
              </w:rPr>
            </w:pPr>
          </w:p>
        </w:tc>
        <w:tc>
          <w:tcPr>
            <w:tcW w:w="1757" w:type="dxa"/>
          </w:tcPr>
          <w:p w14:paraId="748BFBBA" w14:textId="77777777" w:rsidR="00B73E8B" w:rsidRPr="00B503EF" w:rsidRDefault="00B73E8B" w:rsidP="00B73E8B">
            <w:pPr>
              <w:pStyle w:val="BodyText"/>
              <w:rPr>
                <w:sz w:val="20"/>
                <w:szCs w:val="20"/>
              </w:rPr>
            </w:pPr>
          </w:p>
        </w:tc>
      </w:tr>
      <w:tr w:rsidR="0060627A" w:rsidRPr="00B503EF" w14:paraId="43174E2F" w14:textId="77777777" w:rsidTr="006D4A44">
        <w:tc>
          <w:tcPr>
            <w:tcW w:w="1057" w:type="dxa"/>
            <w:shd w:val="clear" w:color="auto" w:fill="000000" w:themeFill="text1"/>
          </w:tcPr>
          <w:p w14:paraId="1D8DF0FB"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r>
              <w:rPr>
                <w:b/>
                <w:color w:val="FFFFFF" w:themeColor="background1"/>
                <w:sz w:val="20"/>
                <w:szCs w:val="20"/>
              </w:rPr>
              <w:t>.3</w:t>
            </w:r>
          </w:p>
        </w:tc>
        <w:tc>
          <w:tcPr>
            <w:tcW w:w="5709" w:type="dxa"/>
            <w:shd w:val="clear" w:color="auto" w:fill="000000" w:themeFill="text1"/>
          </w:tcPr>
          <w:p w14:paraId="69627D6F"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Awareness</w:t>
            </w:r>
          </w:p>
        </w:tc>
        <w:tc>
          <w:tcPr>
            <w:tcW w:w="1756" w:type="dxa"/>
            <w:shd w:val="clear" w:color="auto" w:fill="000000" w:themeFill="text1"/>
          </w:tcPr>
          <w:p w14:paraId="02730AA2" w14:textId="77777777" w:rsidR="0060627A" w:rsidRPr="00B503EF" w:rsidRDefault="0060627A" w:rsidP="00B73E8B">
            <w:pPr>
              <w:pStyle w:val="BodyText"/>
              <w:rPr>
                <w:b/>
                <w:color w:val="FFFFFF" w:themeColor="background1"/>
                <w:sz w:val="20"/>
                <w:szCs w:val="20"/>
              </w:rPr>
            </w:pPr>
          </w:p>
        </w:tc>
        <w:tc>
          <w:tcPr>
            <w:tcW w:w="1757" w:type="dxa"/>
            <w:shd w:val="clear" w:color="auto" w:fill="000000" w:themeFill="text1"/>
          </w:tcPr>
          <w:p w14:paraId="126B8D45" w14:textId="77777777" w:rsidR="0060627A" w:rsidRPr="00B503EF" w:rsidRDefault="0060627A" w:rsidP="00B73E8B">
            <w:pPr>
              <w:pStyle w:val="BodyText"/>
              <w:rPr>
                <w:b/>
                <w:color w:val="FFFFFF" w:themeColor="background1"/>
                <w:sz w:val="20"/>
                <w:szCs w:val="20"/>
              </w:rPr>
            </w:pPr>
          </w:p>
        </w:tc>
      </w:tr>
      <w:tr w:rsidR="00790043" w:rsidRPr="00B503EF" w14:paraId="75536768" w14:textId="77777777" w:rsidTr="00234998">
        <w:tc>
          <w:tcPr>
            <w:tcW w:w="10279" w:type="dxa"/>
            <w:gridSpan w:val="4"/>
            <w:shd w:val="clear" w:color="auto" w:fill="F2F2F2" w:themeFill="background1" w:themeFillShade="F2"/>
          </w:tcPr>
          <w:p w14:paraId="3199D37E" w14:textId="3748761E" w:rsidR="00790043" w:rsidRPr="00B503EF" w:rsidRDefault="00790043" w:rsidP="00790043">
            <w:pPr>
              <w:pStyle w:val="BodyText"/>
              <w:rPr>
                <w:b/>
                <w:color w:val="FFFFFF" w:themeColor="background1"/>
                <w:sz w:val="20"/>
                <w:szCs w:val="20"/>
              </w:rPr>
            </w:pPr>
            <w:r w:rsidRPr="002E3F95">
              <w:rPr>
                <w:b/>
                <w:i/>
                <w:sz w:val="20"/>
                <w:szCs w:val="20"/>
              </w:rPr>
              <w:t xml:space="preserve">Refer to </w:t>
            </w:r>
            <w:r w:rsidRPr="003661DF">
              <w:rPr>
                <w:b/>
                <w:i/>
                <w:sz w:val="20"/>
                <w:szCs w:val="20"/>
              </w:rPr>
              <w:t>ANNEX B</w:t>
            </w:r>
            <w:r>
              <w:rPr>
                <w:b/>
                <w:i/>
                <w:sz w:val="20"/>
                <w:szCs w:val="20"/>
              </w:rPr>
              <w:t xml:space="preserve"> - </w:t>
            </w:r>
            <w:r w:rsidRPr="003661DF">
              <w:rPr>
                <w:b/>
                <w:i/>
                <w:sz w:val="20"/>
                <w:szCs w:val="20"/>
              </w:rPr>
              <w:t xml:space="preserve">EXAMPLE </w:t>
            </w:r>
            <w:r>
              <w:rPr>
                <w:b/>
                <w:i/>
                <w:sz w:val="20"/>
                <w:szCs w:val="20"/>
              </w:rPr>
              <w:t xml:space="preserve">- </w:t>
            </w:r>
            <w:r w:rsidRPr="003661DF">
              <w:rPr>
                <w:b/>
                <w:i/>
                <w:sz w:val="20"/>
                <w:szCs w:val="20"/>
              </w:rPr>
              <w:t>APPROVAL OF MODEL COURSE COMPLIANCE MATRIX</w:t>
            </w:r>
            <w:r>
              <w:rPr>
                <w:b/>
                <w:i/>
                <w:sz w:val="20"/>
                <w:szCs w:val="20"/>
              </w:rPr>
              <w:t xml:space="preserve">, reference </w:t>
            </w:r>
            <w:r w:rsidRPr="00EE1CCC">
              <w:rPr>
                <w:b/>
                <w:i/>
                <w:sz w:val="20"/>
                <w:szCs w:val="20"/>
              </w:rPr>
              <w:t>4.8</w:t>
            </w:r>
            <w:r>
              <w:rPr>
                <w:b/>
                <w:i/>
                <w:sz w:val="20"/>
                <w:szCs w:val="20"/>
              </w:rPr>
              <w:t xml:space="preserve"> on Outsourcing of model course delivery</w:t>
            </w:r>
            <w:r w:rsidRPr="002E3F95">
              <w:rPr>
                <w:b/>
                <w:i/>
                <w:sz w:val="20"/>
                <w:szCs w:val="20"/>
              </w:rPr>
              <w:t>.</w:t>
            </w:r>
          </w:p>
        </w:tc>
      </w:tr>
      <w:tr w:rsidR="0060627A" w:rsidRPr="00E12067" w:rsidDel="00790043" w14:paraId="210A6CCB" w14:textId="01C69175" w:rsidTr="006D4A44">
        <w:trPr>
          <w:del w:id="124" w:author="Abercrombie, Kerrie" w:date="2021-03-12T11:27:00Z"/>
        </w:trPr>
        <w:tc>
          <w:tcPr>
            <w:tcW w:w="1057" w:type="dxa"/>
            <w:shd w:val="clear" w:color="auto" w:fill="000000" w:themeFill="text1"/>
          </w:tcPr>
          <w:p w14:paraId="371CA90F" w14:textId="7EF300F5" w:rsidR="0060627A" w:rsidRPr="00790043" w:rsidDel="00790043" w:rsidRDefault="0060627A" w:rsidP="00B73E8B">
            <w:pPr>
              <w:pStyle w:val="BodyText"/>
              <w:rPr>
                <w:del w:id="125" w:author="Abercrombie, Kerrie" w:date="2021-03-12T11:27:00Z"/>
                <w:b/>
                <w:strike/>
                <w:color w:val="FFFFFF" w:themeColor="background1"/>
                <w:sz w:val="20"/>
                <w:szCs w:val="20"/>
              </w:rPr>
            </w:pPr>
            <w:commentRangeStart w:id="126"/>
            <w:del w:id="127" w:author="Abercrombie, Kerrie" w:date="2021-03-12T11:27:00Z">
              <w:r w:rsidRPr="00790043" w:rsidDel="00790043">
                <w:rPr>
                  <w:b/>
                  <w:strike/>
                  <w:color w:val="FFFFFF" w:themeColor="background1"/>
                  <w:sz w:val="20"/>
                  <w:szCs w:val="20"/>
                </w:rPr>
                <w:delText>7.4</w:delText>
              </w:r>
            </w:del>
            <w:commentRangeEnd w:id="126"/>
            <w:r w:rsidR="00FC79AE">
              <w:rPr>
                <w:rStyle w:val="CommentReference"/>
              </w:rPr>
              <w:commentReference w:id="126"/>
            </w:r>
          </w:p>
        </w:tc>
        <w:tc>
          <w:tcPr>
            <w:tcW w:w="5709" w:type="dxa"/>
            <w:shd w:val="clear" w:color="auto" w:fill="000000" w:themeFill="text1"/>
          </w:tcPr>
          <w:p w14:paraId="3B6BAD26" w14:textId="4B78B136" w:rsidR="0060627A" w:rsidRPr="00790043" w:rsidDel="00790043" w:rsidRDefault="0060627A" w:rsidP="007C5014">
            <w:pPr>
              <w:pStyle w:val="BodyText"/>
              <w:rPr>
                <w:del w:id="128" w:author="Abercrombie, Kerrie" w:date="2021-03-12T11:27:00Z"/>
                <w:b/>
                <w:strike/>
                <w:color w:val="FFFFFF" w:themeColor="background1"/>
                <w:sz w:val="20"/>
                <w:szCs w:val="20"/>
              </w:rPr>
            </w:pPr>
            <w:del w:id="129" w:author="Abercrombie, Kerrie" w:date="2021-03-12T11:27:00Z">
              <w:r w:rsidRPr="00790043" w:rsidDel="00790043">
                <w:rPr>
                  <w:b/>
                  <w:strike/>
                  <w:color w:val="FFFFFF" w:themeColor="background1"/>
                  <w:sz w:val="20"/>
                  <w:szCs w:val="20"/>
                </w:rPr>
                <w:delText>Communication</w:delText>
              </w:r>
            </w:del>
          </w:p>
        </w:tc>
        <w:tc>
          <w:tcPr>
            <w:tcW w:w="1756" w:type="dxa"/>
            <w:shd w:val="clear" w:color="auto" w:fill="000000" w:themeFill="text1"/>
          </w:tcPr>
          <w:p w14:paraId="2CDE5343" w14:textId="70334858" w:rsidR="0060627A" w:rsidRPr="00790043" w:rsidDel="00790043" w:rsidRDefault="0060627A" w:rsidP="00B73E8B">
            <w:pPr>
              <w:pStyle w:val="BodyText"/>
              <w:rPr>
                <w:del w:id="130" w:author="Abercrombie, Kerrie" w:date="2021-03-12T11:27:00Z"/>
                <w:b/>
                <w:strike/>
                <w:color w:val="FFFFFF" w:themeColor="background1"/>
                <w:sz w:val="20"/>
                <w:szCs w:val="20"/>
              </w:rPr>
            </w:pPr>
          </w:p>
        </w:tc>
        <w:tc>
          <w:tcPr>
            <w:tcW w:w="1757" w:type="dxa"/>
            <w:shd w:val="clear" w:color="auto" w:fill="000000" w:themeFill="text1"/>
          </w:tcPr>
          <w:p w14:paraId="682CFD9D" w14:textId="7A6B4F1A" w:rsidR="0060627A" w:rsidRPr="00790043" w:rsidDel="00790043" w:rsidRDefault="0060627A" w:rsidP="00B73E8B">
            <w:pPr>
              <w:pStyle w:val="BodyText"/>
              <w:rPr>
                <w:del w:id="131" w:author="Abercrombie, Kerrie" w:date="2021-03-12T11:27:00Z"/>
                <w:b/>
                <w:strike/>
                <w:color w:val="FFFFFF" w:themeColor="background1"/>
                <w:sz w:val="20"/>
                <w:szCs w:val="20"/>
              </w:rPr>
            </w:pPr>
          </w:p>
        </w:tc>
      </w:tr>
      <w:tr w:rsidR="0060627A" w:rsidRPr="00E12067" w:rsidDel="00790043" w14:paraId="7E4A4A6D" w14:textId="5FDDEB78" w:rsidTr="006D4A44">
        <w:trPr>
          <w:del w:id="132" w:author="Abercrombie, Kerrie" w:date="2021-03-12T11:27:00Z"/>
        </w:trPr>
        <w:tc>
          <w:tcPr>
            <w:tcW w:w="1057" w:type="dxa"/>
          </w:tcPr>
          <w:p w14:paraId="4BCE19E6" w14:textId="39C6F678" w:rsidR="0060627A" w:rsidRPr="00790043" w:rsidDel="00790043" w:rsidRDefault="0060627A" w:rsidP="00B73E8B">
            <w:pPr>
              <w:pStyle w:val="BodyText"/>
              <w:rPr>
                <w:del w:id="133" w:author="Abercrombie, Kerrie" w:date="2021-03-12T11:27:00Z"/>
                <w:strike/>
                <w:sz w:val="20"/>
                <w:szCs w:val="20"/>
              </w:rPr>
            </w:pPr>
          </w:p>
        </w:tc>
        <w:tc>
          <w:tcPr>
            <w:tcW w:w="5709" w:type="dxa"/>
          </w:tcPr>
          <w:p w14:paraId="3CC45D1A" w14:textId="20EA1F95" w:rsidR="0060627A" w:rsidRPr="00790043" w:rsidDel="00790043" w:rsidRDefault="0060627A" w:rsidP="00692158">
            <w:pPr>
              <w:pStyle w:val="BodyText"/>
              <w:rPr>
                <w:del w:id="134" w:author="Abercrombie, Kerrie" w:date="2021-03-12T11:27:00Z"/>
                <w:strike/>
                <w:sz w:val="20"/>
                <w:szCs w:val="20"/>
              </w:rPr>
            </w:pPr>
          </w:p>
        </w:tc>
        <w:tc>
          <w:tcPr>
            <w:tcW w:w="1756" w:type="dxa"/>
          </w:tcPr>
          <w:p w14:paraId="54349266" w14:textId="50CA5445" w:rsidR="0060627A" w:rsidRPr="00790043" w:rsidDel="00790043" w:rsidRDefault="0060627A" w:rsidP="00B73E8B">
            <w:pPr>
              <w:pStyle w:val="BodyText"/>
              <w:rPr>
                <w:del w:id="135" w:author="Abercrombie, Kerrie" w:date="2021-03-12T11:27:00Z"/>
                <w:strike/>
                <w:sz w:val="20"/>
                <w:szCs w:val="20"/>
              </w:rPr>
            </w:pPr>
          </w:p>
        </w:tc>
        <w:tc>
          <w:tcPr>
            <w:tcW w:w="1757" w:type="dxa"/>
          </w:tcPr>
          <w:p w14:paraId="7FE138BB" w14:textId="7D0FBD4B" w:rsidR="0060627A" w:rsidRPr="00790043" w:rsidDel="00790043" w:rsidRDefault="0060627A" w:rsidP="00B73E8B">
            <w:pPr>
              <w:pStyle w:val="BodyText"/>
              <w:rPr>
                <w:del w:id="136" w:author="Abercrombie, Kerrie" w:date="2021-03-12T11:27:00Z"/>
                <w:strike/>
                <w:sz w:val="20"/>
                <w:szCs w:val="20"/>
              </w:rPr>
            </w:pPr>
          </w:p>
        </w:tc>
      </w:tr>
      <w:tr w:rsidR="0060627A" w:rsidRPr="00B503EF" w14:paraId="096664B3" w14:textId="77777777" w:rsidTr="006D4A44">
        <w:tc>
          <w:tcPr>
            <w:tcW w:w="1057" w:type="dxa"/>
            <w:shd w:val="clear" w:color="auto" w:fill="000000" w:themeFill="text1"/>
          </w:tcPr>
          <w:p w14:paraId="6A957E7D"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r>
              <w:rPr>
                <w:b/>
                <w:color w:val="FFFFFF" w:themeColor="background1"/>
                <w:sz w:val="20"/>
                <w:szCs w:val="20"/>
              </w:rPr>
              <w:t>.5</w:t>
            </w:r>
          </w:p>
        </w:tc>
        <w:tc>
          <w:tcPr>
            <w:tcW w:w="5709" w:type="dxa"/>
            <w:shd w:val="clear" w:color="auto" w:fill="000000" w:themeFill="text1"/>
          </w:tcPr>
          <w:p w14:paraId="3B8EB6F7" w14:textId="3CE921BA" w:rsidR="0060627A" w:rsidRPr="00B503EF" w:rsidRDefault="0060627A" w:rsidP="007C5014">
            <w:pPr>
              <w:pStyle w:val="BodyText"/>
              <w:rPr>
                <w:b/>
                <w:color w:val="FFFFFF" w:themeColor="background1"/>
                <w:sz w:val="20"/>
                <w:szCs w:val="20"/>
              </w:rPr>
            </w:pPr>
            <w:r w:rsidRPr="00B503EF">
              <w:rPr>
                <w:b/>
                <w:color w:val="FFFFFF" w:themeColor="background1"/>
                <w:sz w:val="20"/>
                <w:szCs w:val="20"/>
              </w:rPr>
              <w:t>Documented information</w:t>
            </w:r>
          </w:p>
        </w:tc>
        <w:tc>
          <w:tcPr>
            <w:tcW w:w="1756" w:type="dxa"/>
            <w:shd w:val="clear" w:color="auto" w:fill="000000" w:themeFill="text1"/>
          </w:tcPr>
          <w:p w14:paraId="6D0E0515" w14:textId="77777777" w:rsidR="0060627A" w:rsidRPr="00B503EF" w:rsidRDefault="0060627A" w:rsidP="00B73E8B">
            <w:pPr>
              <w:pStyle w:val="BodyText"/>
              <w:rPr>
                <w:b/>
                <w:color w:val="FFFFFF" w:themeColor="background1"/>
                <w:sz w:val="20"/>
                <w:szCs w:val="20"/>
              </w:rPr>
            </w:pPr>
          </w:p>
        </w:tc>
        <w:tc>
          <w:tcPr>
            <w:tcW w:w="1757" w:type="dxa"/>
            <w:shd w:val="clear" w:color="auto" w:fill="000000" w:themeFill="text1"/>
          </w:tcPr>
          <w:p w14:paraId="4DE5F149" w14:textId="77777777" w:rsidR="0060627A" w:rsidRPr="00B503EF" w:rsidRDefault="0060627A" w:rsidP="00B73E8B">
            <w:pPr>
              <w:pStyle w:val="BodyText"/>
              <w:rPr>
                <w:b/>
                <w:color w:val="FFFFFF" w:themeColor="background1"/>
                <w:sz w:val="20"/>
                <w:szCs w:val="20"/>
              </w:rPr>
            </w:pPr>
          </w:p>
        </w:tc>
      </w:tr>
      <w:tr w:rsidR="0060627A" w:rsidRPr="00B503EF" w14:paraId="1B3E0251" w14:textId="77777777" w:rsidTr="006D4A44">
        <w:tc>
          <w:tcPr>
            <w:tcW w:w="1057" w:type="dxa"/>
          </w:tcPr>
          <w:p w14:paraId="00B13B38" w14:textId="21084FD5" w:rsidR="0060627A" w:rsidRPr="00B503EF" w:rsidRDefault="00601721" w:rsidP="00B73E8B">
            <w:pPr>
              <w:pStyle w:val="BodyText"/>
              <w:rPr>
                <w:sz w:val="20"/>
                <w:szCs w:val="20"/>
              </w:rPr>
            </w:pPr>
            <w:r>
              <w:rPr>
                <w:sz w:val="20"/>
                <w:szCs w:val="20"/>
              </w:rPr>
              <w:t>7.5.1</w:t>
            </w:r>
          </w:p>
        </w:tc>
        <w:tc>
          <w:tcPr>
            <w:tcW w:w="5709" w:type="dxa"/>
          </w:tcPr>
          <w:p w14:paraId="3DAE57A6" w14:textId="5EF5AD04" w:rsidR="00264EAE" w:rsidRDefault="00264EAE" w:rsidP="00264EAE">
            <w:pPr>
              <w:pStyle w:val="BodyText"/>
              <w:rPr>
                <w:sz w:val="20"/>
                <w:szCs w:val="20"/>
              </w:rPr>
            </w:pPr>
            <w:r>
              <w:rPr>
                <w:sz w:val="20"/>
                <w:szCs w:val="20"/>
              </w:rPr>
              <w:t>Are there procedures</w:t>
            </w:r>
            <w:r w:rsidR="005C6A07">
              <w:rPr>
                <w:sz w:val="20"/>
                <w:szCs w:val="20"/>
              </w:rPr>
              <w:t>/processes</w:t>
            </w:r>
            <w:r>
              <w:rPr>
                <w:sz w:val="20"/>
                <w:szCs w:val="20"/>
              </w:rPr>
              <w:t xml:space="preserve"> to address </w:t>
            </w:r>
            <w:r w:rsidR="005C6A07">
              <w:rPr>
                <w:sz w:val="20"/>
                <w:szCs w:val="20"/>
              </w:rPr>
              <w:t>the c</w:t>
            </w:r>
            <w:r w:rsidR="005C6A07" w:rsidRPr="005C6A07">
              <w:rPr>
                <w:sz w:val="20"/>
                <w:szCs w:val="20"/>
              </w:rPr>
              <w:t>ontrol of documents and records</w:t>
            </w:r>
            <w:r w:rsidR="005C6A07">
              <w:rPr>
                <w:sz w:val="20"/>
                <w:szCs w:val="20"/>
              </w:rPr>
              <w:t>,</w:t>
            </w:r>
            <w:r>
              <w:rPr>
                <w:sz w:val="20"/>
                <w:szCs w:val="20"/>
              </w:rPr>
              <w:t xml:space="preserve"> such as:</w:t>
            </w:r>
          </w:p>
          <w:p w14:paraId="5D7570CD" w14:textId="77777777"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distribution, access, retrieval and use;</w:t>
            </w:r>
          </w:p>
          <w:p w14:paraId="7D755078" w14:textId="5801D672"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protection and security, including redundancy;</w:t>
            </w:r>
          </w:p>
          <w:p w14:paraId="189D104B" w14:textId="4B1DCA66"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storage and preservation, including preservation of legibility;</w:t>
            </w:r>
          </w:p>
          <w:p w14:paraId="5C86DB18" w14:textId="2129EB67"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control of changes (e.g. version control);</w:t>
            </w:r>
          </w:p>
          <w:p w14:paraId="3C901D5B" w14:textId="44BBE4FC"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retention and disposition;</w:t>
            </w:r>
          </w:p>
          <w:p w14:paraId="7FC30CA3" w14:textId="2C8E5470"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ensuring confidentiality;</w:t>
            </w:r>
          </w:p>
          <w:p w14:paraId="2A398E8B" w14:textId="71FC4C4A" w:rsidR="0060627A" w:rsidRPr="007C5014" w:rsidRDefault="007C5014" w:rsidP="00601721">
            <w:pPr>
              <w:pStyle w:val="BodyText"/>
              <w:numPr>
                <w:ilvl w:val="0"/>
                <w:numId w:val="46"/>
              </w:numPr>
              <w:spacing w:after="0" w:line="240" w:lineRule="auto"/>
              <w:ind w:left="357" w:hanging="357"/>
              <w:rPr>
                <w:sz w:val="20"/>
                <w:szCs w:val="20"/>
              </w:rPr>
            </w:pPr>
            <w:proofErr w:type="gramStart"/>
            <w:r w:rsidRPr="007C5014">
              <w:rPr>
                <w:sz w:val="20"/>
                <w:szCs w:val="20"/>
              </w:rPr>
              <w:t>prevention</w:t>
            </w:r>
            <w:proofErr w:type="gramEnd"/>
            <w:r w:rsidRPr="007C5014">
              <w:rPr>
                <w:sz w:val="20"/>
                <w:szCs w:val="20"/>
              </w:rPr>
              <w:t xml:space="preserve"> of the unintended use of obsolete documented information.</w:t>
            </w:r>
          </w:p>
        </w:tc>
        <w:tc>
          <w:tcPr>
            <w:tcW w:w="1756" w:type="dxa"/>
          </w:tcPr>
          <w:p w14:paraId="7D1E21A2" w14:textId="77777777" w:rsidR="0060627A" w:rsidRPr="00B503EF" w:rsidRDefault="0060627A" w:rsidP="00B73E8B">
            <w:pPr>
              <w:pStyle w:val="BodyText"/>
              <w:rPr>
                <w:sz w:val="20"/>
                <w:szCs w:val="20"/>
              </w:rPr>
            </w:pPr>
          </w:p>
        </w:tc>
        <w:tc>
          <w:tcPr>
            <w:tcW w:w="1757" w:type="dxa"/>
          </w:tcPr>
          <w:p w14:paraId="07FD4B4A" w14:textId="77777777" w:rsidR="0060627A" w:rsidRPr="00B503EF" w:rsidRDefault="0060627A" w:rsidP="00B73E8B">
            <w:pPr>
              <w:pStyle w:val="BodyText"/>
              <w:rPr>
                <w:sz w:val="20"/>
                <w:szCs w:val="20"/>
              </w:rPr>
            </w:pPr>
          </w:p>
        </w:tc>
      </w:tr>
      <w:tr w:rsidR="005721B1" w:rsidRPr="00B503EF" w14:paraId="7D8FF823" w14:textId="77777777" w:rsidTr="006D4A44">
        <w:tc>
          <w:tcPr>
            <w:tcW w:w="1057" w:type="dxa"/>
            <w:shd w:val="clear" w:color="auto" w:fill="000000" w:themeFill="text1"/>
          </w:tcPr>
          <w:p w14:paraId="4C71789B" w14:textId="31EBE49F" w:rsidR="00692158" w:rsidRPr="00B503EF" w:rsidRDefault="005721B1" w:rsidP="00B73E8B">
            <w:pPr>
              <w:pStyle w:val="BodyText"/>
              <w:rPr>
                <w:b/>
                <w:color w:val="FFFFFF" w:themeColor="background1"/>
                <w:sz w:val="20"/>
                <w:szCs w:val="20"/>
              </w:rPr>
            </w:pPr>
            <w:r w:rsidRPr="00B503EF">
              <w:rPr>
                <w:b/>
                <w:color w:val="FFFFFF" w:themeColor="background1"/>
                <w:sz w:val="20"/>
                <w:szCs w:val="20"/>
              </w:rPr>
              <w:t>8</w:t>
            </w:r>
          </w:p>
        </w:tc>
        <w:tc>
          <w:tcPr>
            <w:tcW w:w="5709" w:type="dxa"/>
            <w:shd w:val="clear" w:color="auto" w:fill="000000" w:themeFill="text1"/>
          </w:tcPr>
          <w:p w14:paraId="382CAC13" w14:textId="6C225B2E" w:rsidR="00692158" w:rsidRPr="00B503EF" w:rsidRDefault="00D16D46" w:rsidP="005721B1">
            <w:pPr>
              <w:pStyle w:val="BodyText"/>
              <w:rPr>
                <w:b/>
                <w:color w:val="FFFFFF" w:themeColor="background1"/>
                <w:sz w:val="20"/>
                <w:szCs w:val="20"/>
              </w:rPr>
            </w:pPr>
            <w:r>
              <w:rPr>
                <w:b/>
                <w:color w:val="FFFFFF" w:themeColor="background1"/>
                <w:sz w:val="20"/>
                <w:szCs w:val="20"/>
              </w:rPr>
              <w:t>OPERATION</w:t>
            </w:r>
          </w:p>
        </w:tc>
        <w:tc>
          <w:tcPr>
            <w:tcW w:w="1756" w:type="dxa"/>
            <w:shd w:val="clear" w:color="auto" w:fill="000000" w:themeFill="text1"/>
          </w:tcPr>
          <w:p w14:paraId="24D21F9C" w14:textId="77777777" w:rsidR="00692158" w:rsidRPr="00B503EF" w:rsidRDefault="00692158" w:rsidP="00B73E8B">
            <w:pPr>
              <w:pStyle w:val="BodyText"/>
              <w:rPr>
                <w:b/>
                <w:color w:val="FFFFFF" w:themeColor="background1"/>
                <w:sz w:val="20"/>
                <w:szCs w:val="20"/>
              </w:rPr>
            </w:pPr>
          </w:p>
        </w:tc>
        <w:tc>
          <w:tcPr>
            <w:tcW w:w="1757" w:type="dxa"/>
            <w:shd w:val="clear" w:color="auto" w:fill="000000" w:themeFill="text1"/>
          </w:tcPr>
          <w:p w14:paraId="2C135AD2" w14:textId="10A68604" w:rsidR="00F40EB6" w:rsidRPr="00B503EF" w:rsidRDefault="00F40EB6" w:rsidP="00B73E8B">
            <w:pPr>
              <w:pStyle w:val="BodyText"/>
              <w:rPr>
                <w:b/>
                <w:color w:val="FFFFFF" w:themeColor="background1"/>
                <w:sz w:val="20"/>
                <w:szCs w:val="20"/>
              </w:rPr>
            </w:pPr>
          </w:p>
        </w:tc>
      </w:tr>
      <w:tr w:rsidR="003661DF" w:rsidRPr="00F40EB6" w14:paraId="6E116A86" w14:textId="77777777" w:rsidTr="003661DF">
        <w:tc>
          <w:tcPr>
            <w:tcW w:w="10279" w:type="dxa"/>
            <w:gridSpan w:val="4"/>
            <w:shd w:val="clear" w:color="auto" w:fill="D9D9D9" w:themeFill="background1" w:themeFillShade="D9"/>
          </w:tcPr>
          <w:p w14:paraId="4208FE52" w14:textId="0B6899F9" w:rsidR="003661DF" w:rsidRPr="00F40EB6" w:rsidRDefault="003661DF" w:rsidP="00B73E8B">
            <w:pPr>
              <w:pStyle w:val="BodyText"/>
              <w:rPr>
                <w:sz w:val="20"/>
                <w:szCs w:val="20"/>
              </w:rPr>
            </w:pPr>
            <w:r w:rsidRPr="002E3F95">
              <w:rPr>
                <w:b/>
                <w:i/>
                <w:sz w:val="20"/>
                <w:szCs w:val="20"/>
              </w:rPr>
              <w:t xml:space="preserve">Refer to </w:t>
            </w:r>
            <w:r w:rsidRPr="003661DF">
              <w:rPr>
                <w:b/>
                <w:i/>
                <w:sz w:val="20"/>
                <w:szCs w:val="20"/>
              </w:rPr>
              <w:t>ANNEX B</w:t>
            </w:r>
            <w:r>
              <w:rPr>
                <w:b/>
                <w:i/>
                <w:sz w:val="20"/>
                <w:szCs w:val="20"/>
              </w:rPr>
              <w:t xml:space="preserve"> - </w:t>
            </w:r>
            <w:r w:rsidRPr="003661DF">
              <w:rPr>
                <w:b/>
                <w:i/>
                <w:sz w:val="20"/>
                <w:szCs w:val="20"/>
              </w:rPr>
              <w:t xml:space="preserve">EXAMPLE </w:t>
            </w:r>
            <w:r w:rsidR="00790043">
              <w:rPr>
                <w:b/>
                <w:i/>
                <w:sz w:val="20"/>
                <w:szCs w:val="20"/>
              </w:rPr>
              <w:t xml:space="preserve">- </w:t>
            </w:r>
            <w:r w:rsidRPr="003661DF">
              <w:rPr>
                <w:b/>
                <w:i/>
                <w:sz w:val="20"/>
                <w:szCs w:val="20"/>
              </w:rPr>
              <w:t>APPROVAL OF MODEL COURSE COMPLIANCE MATRIX</w:t>
            </w:r>
            <w:r w:rsidRPr="002E3F95">
              <w:rPr>
                <w:b/>
                <w:i/>
                <w:sz w:val="20"/>
                <w:szCs w:val="20"/>
              </w:rPr>
              <w:t xml:space="preserve"> for detailed information on the design and development of individual model courses.</w:t>
            </w:r>
          </w:p>
        </w:tc>
      </w:tr>
      <w:tr w:rsidR="00D16D46" w:rsidRPr="00B503EF" w14:paraId="0778F12A" w14:textId="77777777" w:rsidTr="006D4A44">
        <w:tc>
          <w:tcPr>
            <w:tcW w:w="1057" w:type="dxa"/>
            <w:shd w:val="clear" w:color="auto" w:fill="000000" w:themeFill="text1"/>
          </w:tcPr>
          <w:p w14:paraId="2D58385B" w14:textId="6245AF1C" w:rsidR="00D16D46" w:rsidRPr="00B503EF" w:rsidRDefault="00D16D46" w:rsidP="00D16D46">
            <w:pPr>
              <w:pStyle w:val="BodyText"/>
              <w:rPr>
                <w:b/>
                <w:color w:val="FFFFFF" w:themeColor="background1"/>
                <w:sz w:val="20"/>
                <w:szCs w:val="20"/>
              </w:rPr>
            </w:pPr>
            <w:r w:rsidRPr="00B503EF">
              <w:rPr>
                <w:b/>
                <w:color w:val="FFFFFF" w:themeColor="background1"/>
                <w:sz w:val="20"/>
                <w:szCs w:val="20"/>
              </w:rPr>
              <w:t>9</w:t>
            </w:r>
          </w:p>
        </w:tc>
        <w:tc>
          <w:tcPr>
            <w:tcW w:w="5709" w:type="dxa"/>
            <w:shd w:val="clear" w:color="auto" w:fill="000000" w:themeFill="text1"/>
          </w:tcPr>
          <w:p w14:paraId="2C76B641" w14:textId="4E48D1DE" w:rsidR="00D16D46" w:rsidRPr="00B503EF" w:rsidRDefault="00F40EB6" w:rsidP="00F40EB6">
            <w:pPr>
              <w:pStyle w:val="BodyText"/>
              <w:rPr>
                <w:b/>
                <w:color w:val="FFFFFF" w:themeColor="background1"/>
                <w:sz w:val="20"/>
                <w:szCs w:val="20"/>
              </w:rPr>
            </w:pPr>
            <w:r>
              <w:rPr>
                <w:b/>
                <w:color w:val="FFFFFF" w:themeColor="background1"/>
                <w:sz w:val="20"/>
                <w:szCs w:val="20"/>
              </w:rPr>
              <w:t>PERFORMANCE EVALUATION</w:t>
            </w:r>
          </w:p>
        </w:tc>
        <w:tc>
          <w:tcPr>
            <w:tcW w:w="1756" w:type="dxa"/>
            <w:shd w:val="clear" w:color="auto" w:fill="000000" w:themeFill="text1"/>
          </w:tcPr>
          <w:p w14:paraId="613AA21E" w14:textId="77777777" w:rsidR="00D16D46" w:rsidRPr="00B503EF" w:rsidRDefault="00D16D46" w:rsidP="00D16D46">
            <w:pPr>
              <w:pStyle w:val="BodyText"/>
              <w:rPr>
                <w:b/>
                <w:color w:val="FFFFFF" w:themeColor="background1"/>
                <w:sz w:val="20"/>
                <w:szCs w:val="20"/>
              </w:rPr>
            </w:pPr>
          </w:p>
        </w:tc>
        <w:tc>
          <w:tcPr>
            <w:tcW w:w="1757" w:type="dxa"/>
            <w:shd w:val="clear" w:color="auto" w:fill="000000" w:themeFill="text1"/>
          </w:tcPr>
          <w:p w14:paraId="216A562E" w14:textId="77777777" w:rsidR="00D16D46" w:rsidRPr="00B503EF" w:rsidRDefault="00D16D46" w:rsidP="00D16D46">
            <w:pPr>
              <w:pStyle w:val="BodyText"/>
              <w:rPr>
                <w:b/>
                <w:color w:val="FFFFFF" w:themeColor="background1"/>
                <w:sz w:val="20"/>
                <w:szCs w:val="20"/>
              </w:rPr>
            </w:pPr>
          </w:p>
        </w:tc>
      </w:tr>
      <w:tr w:rsidR="00F40EB6" w:rsidRPr="00B503EF" w14:paraId="0627D669" w14:textId="77777777" w:rsidTr="006D4A44">
        <w:tc>
          <w:tcPr>
            <w:tcW w:w="1057" w:type="dxa"/>
            <w:shd w:val="clear" w:color="auto" w:fill="000000" w:themeFill="text1"/>
          </w:tcPr>
          <w:p w14:paraId="04CAA04F" w14:textId="220FA872" w:rsidR="00F40EB6" w:rsidRPr="00B503EF" w:rsidRDefault="00F40EB6" w:rsidP="00D16D46">
            <w:pPr>
              <w:pStyle w:val="BodyText"/>
              <w:rPr>
                <w:b/>
                <w:color w:val="FFFFFF" w:themeColor="background1"/>
                <w:sz w:val="20"/>
                <w:szCs w:val="20"/>
              </w:rPr>
            </w:pPr>
            <w:r>
              <w:rPr>
                <w:b/>
                <w:color w:val="FFFFFF" w:themeColor="background1"/>
                <w:sz w:val="20"/>
                <w:szCs w:val="20"/>
              </w:rPr>
              <w:t>9.1</w:t>
            </w:r>
          </w:p>
        </w:tc>
        <w:tc>
          <w:tcPr>
            <w:tcW w:w="5709" w:type="dxa"/>
            <w:shd w:val="clear" w:color="auto" w:fill="000000" w:themeFill="text1"/>
          </w:tcPr>
          <w:p w14:paraId="6C74BBEE" w14:textId="7496863B" w:rsidR="00F40EB6" w:rsidRPr="00B503EF" w:rsidRDefault="00F40EB6" w:rsidP="00601721">
            <w:pPr>
              <w:pStyle w:val="BodyText"/>
              <w:rPr>
                <w:b/>
                <w:color w:val="FFFFFF" w:themeColor="background1"/>
                <w:sz w:val="20"/>
                <w:szCs w:val="20"/>
              </w:rPr>
            </w:pPr>
            <w:r w:rsidRPr="00B503EF">
              <w:rPr>
                <w:b/>
                <w:color w:val="FFFFFF" w:themeColor="background1"/>
                <w:sz w:val="20"/>
                <w:szCs w:val="20"/>
              </w:rPr>
              <w:t>Monitoring, measu</w:t>
            </w:r>
            <w:r w:rsidR="00601721">
              <w:rPr>
                <w:b/>
                <w:color w:val="FFFFFF" w:themeColor="background1"/>
                <w:sz w:val="20"/>
                <w:szCs w:val="20"/>
              </w:rPr>
              <w:t>rement, analysis and evaluation</w:t>
            </w:r>
          </w:p>
        </w:tc>
        <w:tc>
          <w:tcPr>
            <w:tcW w:w="1756" w:type="dxa"/>
            <w:shd w:val="clear" w:color="auto" w:fill="000000" w:themeFill="text1"/>
          </w:tcPr>
          <w:p w14:paraId="555A935E" w14:textId="77777777" w:rsidR="00F40EB6" w:rsidRPr="00B503EF" w:rsidRDefault="00F40EB6" w:rsidP="00D16D46">
            <w:pPr>
              <w:pStyle w:val="BodyText"/>
              <w:rPr>
                <w:b/>
                <w:color w:val="FFFFFF" w:themeColor="background1"/>
                <w:sz w:val="20"/>
                <w:szCs w:val="20"/>
              </w:rPr>
            </w:pPr>
          </w:p>
        </w:tc>
        <w:tc>
          <w:tcPr>
            <w:tcW w:w="1757" w:type="dxa"/>
            <w:shd w:val="clear" w:color="auto" w:fill="000000" w:themeFill="text1"/>
          </w:tcPr>
          <w:p w14:paraId="0ED46B5F" w14:textId="77777777" w:rsidR="00F40EB6" w:rsidRPr="00B503EF" w:rsidRDefault="00F40EB6" w:rsidP="00D16D46">
            <w:pPr>
              <w:pStyle w:val="BodyText"/>
              <w:rPr>
                <w:b/>
                <w:color w:val="FFFFFF" w:themeColor="background1"/>
                <w:sz w:val="20"/>
                <w:szCs w:val="20"/>
              </w:rPr>
            </w:pPr>
          </w:p>
        </w:tc>
      </w:tr>
      <w:tr w:rsidR="00F40EB6" w:rsidRPr="00F40EB6" w14:paraId="1D1EA758" w14:textId="77777777" w:rsidTr="006D4A44">
        <w:tc>
          <w:tcPr>
            <w:tcW w:w="1057" w:type="dxa"/>
            <w:shd w:val="clear" w:color="auto" w:fill="auto"/>
          </w:tcPr>
          <w:p w14:paraId="319294DD" w14:textId="66858BF4" w:rsidR="00F40EB6" w:rsidRPr="00F40EB6" w:rsidRDefault="00601721" w:rsidP="00D16D46">
            <w:pPr>
              <w:pStyle w:val="BodyText"/>
              <w:rPr>
                <w:sz w:val="20"/>
                <w:szCs w:val="20"/>
              </w:rPr>
            </w:pPr>
            <w:r>
              <w:rPr>
                <w:sz w:val="20"/>
                <w:szCs w:val="20"/>
              </w:rPr>
              <w:lastRenderedPageBreak/>
              <w:t>9.1.1</w:t>
            </w:r>
          </w:p>
        </w:tc>
        <w:tc>
          <w:tcPr>
            <w:tcW w:w="5709" w:type="dxa"/>
            <w:shd w:val="clear" w:color="auto" w:fill="auto"/>
          </w:tcPr>
          <w:p w14:paraId="5F65A425" w14:textId="19F4BD39" w:rsidR="00F40EB6" w:rsidRPr="00F40EB6" w:rsidRDefault="00086D4A" w:rsidP="00086D4A">
            <w:pPr>
              <w:pStyle w:val="BodyText"/>
              <w:rPr>
                <w:sz w:val="20"/>
                <w:szCs w:val="20"/>
              </w:rPr>
            </w:pPr>
            <w:r>
              <w:rPr>
                <w:sz w:val="20"/>
                <w:szCs w:val="20"/>
              </w:rPr>
              <w:t xml:space="preserve">How is the satisfaction of learners, other beneficiaries and staff </w:t>
            </w:r>
            <w:r w:rsidR="00601721">
              <w:rPr>
                <w:sz w:val="20"/>
                <w:szCs w:val="20"/>
              </w:rPr>
              <w:t>both negative (</w:t>
            </w:r>
            <w:proofErr w:type="spellStart"/>
            <w:r w:rsidR="00601721">
              <w:rPr>
                <w:sz w:val="20"/>
                <w:szCs w:val="20"/>
              </w:rPr>
              <w:t>eg</w:t>
            </w:r>
            <w:proofErr w:type="spellEnd"/>
            <w:r w:rsidR="00601721">
              <w:rPr>
                <w:sz w:val="20"/>
                <w:szCs w:val="20"/>
              </w:rPr>
              <w:t xml:space="preserve"> complaints, appeals) and positive (</w:t>
            </w:r>
            <w:proofErr w:type="spellStart"/>
            <w:r w:rsidR="00601721">
              <w:rPr>
                <w:sz w:val="20"/>
                <w:szCs w:val="20"/>
              </w:rPr>
              <w:t>eg</w:t>
            </w:r>
            <w:proofErr w:type="spellEnd"/>
            <w:r w:rsidR="00601721">
              <w:rPr>
                <w:sz w:val="20"/>
                <w:szCs w:val="20"/>
              </w:rPr>
              <w:t xml:space="preserve"> compliments) feedback being </w:t>
            </w:r>
            <w:r>
              <w:rPr>
                <w:sz w:val="20"/>
                <w:szCs w:val="20"/>
              </w:rPr>
              <w:t>measured</w:t>
            </w:r>
            <w:r w:rsidR="00601721">
              <w:rPr>
                <w:sz w:val="20"/>
                <w:szCs w:val="20"/>
              </w:rPr>
              <w:t xml:space="preserve"> and evaluated</w:t>
            </w:r>
            <w:r>
              <w:rPr>
                <w:sz w:val="20"/>
                <w:szCs w:val="20"/>
              </w:rPr>
              <w:t>?</w:t>
            </w:r>
          </w:p>
        </w:tc>
        <w:tc>
          <w:tcPr>
            <w:tcW w:w="1756" w:type="dxa"/>
            <w:shd w:val="clear" w:color="auto" w:fill="auto"/>
          </w:tcPr>
          <w:p w14:paraId="595712AE" w14:textId="77777777" w:rsidR="00F40EB6" w:rsidRPr="00F40EB6" w:rsidRDefault="00F40EB6" w:rsidP="00D16D46">
            <w:pPr>
              <w:pStyle w:val="BodyText"/>
              <w:rPr>
                <w:sz w:val="20"/>
                <w:szCs w:val="20"/>
              </w:rPr>
            </w:pPr>
          </w:p>
        </w:tc>
        <w:tc>
          <w:tcPr>
            <w:tcW w:w="1757" w:type="dxa"/>
            <w:shd w:val="clear" w:color="auto" w:fill="auto"/>
          </w:tcPr>
          <w:p w14:paraId="7C7484FC" w14:textId="77777777" w:rsidR="00F40EB6" w:rsidRPr="00F40EB6" w:rsidRDefault="00F40EB6" w:rsidP="00D16D46">
            <w:pPr>
              <w:pStyle w:val="BodyText"/>
              <w:rPr>
                <w:sz w:val="20"/>
                <w:szCs w:val="20"/>
              </w:rPr>
            </w:pPr>
          </w:p>
        </w:tc>
      </w:tr>
      <w:tr w:rsidR="00F541D1" w:rsidRPr="00F40EB6" w14:paraId="3D1E7324" w14:textId="77777777" w:rsidTr="006D4A44">
        <w:tc>
          <w:tcPr>
            <w:tcW w:w="1057" w:type="dxa"/>
            <w:shd w:val="clear" w:color="auto" w:fill="auto"/>
          </w:tcPr>
          <w:p w14:paraId="161760C7" w14:textId="65DC1F7A" w:rsidR="00F541D1" w:rsidRPr="00F40EB6" w:rsidRDefault="00601721" w:rsidP="00D16D46">
            <w:pPr>
              <w:pStyle w:val="BodyText"/>
              <w:rPr>
                <w:sz w:val="20"/>
                <w:szCs w:val="20"/>
              </w:rPr>
            </w:pPr>
            <w:r>
              <w:rPr>
                <w:sz w:val="20"/>
                <w:szCs w:val="20"/>
              </w:rPr>
              <w:t>9.1.2</w:t>
            </w:r>
          </w:p>
        </w:tc>
        <w:tc>
          <w:tcPr>
            <w:tcW w:w="5709" w:type="dxa"/>
            <w:shd w:val="clear" w:color="auto" w:fill="auto"/>
          </w:tcPr>
          <w:p w14:paraId="19E87881" w14:textId="51A66D9F" w:rsidR="00F541D1" w:rsidRDefault="00601721" w:rsidP="00244F29">
            <w:pPr>
              <w:pStyle w:val="BodyText"/>
              <w:rPr>
                <w:sz w:val="20"/>
                <w:szCs w:val="20"/>
              </w:rPr>
            </w:pPr>
            <w:r>
              <w:rPr>
                <w:sz w:val="20"/>
                <w:szCs w:val="20"/>
              </w:rPr>
              <w:t>Are there procedures</w:t>
            </w:r>
            <w:r w:rsidR="00244F29">
              <w:rPr>
                <w:sz w:val="20"/>
                <w:szCs w:val="20"/>
              </w:rPr>
              <w:t>/processes</w:t>
            </w:r>
            <w:r>
              <w:rPr>
                <w:sz w:val="20"/>
                <w:szCs w:val="20"/>
              </w:rPr>
              <w:t xml:space="preserve"> for addressing complaints and appeals?</w:t>
            </w:r>
          </w:p>
        </w:tc>
        <w:tc>
          <w:tcPr>
            <w:tcW w:w="1756" w:type="dxa"/>
            <w:shd w:val="clear" w:color="auto" w:fill="auto"/>
          </w:tcPr>
          <w:p w14:paraId="0663A7E9" w14:textId="77777777" w:rsidR="00F541D1" w:rsidRPr="00F40EB6" w:rsidRDefault="00F541D1" w:rsidP="00D16D46">
            <w:pPr>
              <w:pStyle w:val="BodyText"/>
              <w:rPr>
                <w:sz w:val="20"/>
                <w:szCs w:val="20"/>
              </w:rPr>
            </w:pPr>
          </w:p>
        </w:tc>
        <w:tc>
          <w:tcPr>
            <w:tcW w:w="1757" w:type="dxa"/>
            <w:shd w:val="clear" w:color="auto" w:fill="auto"/>
          </w:tcPr>
          <w:p w14:paraId="382D4E37" w14:textId="77777777" w:rsidR="00F541D1" w:rsidRPr="00F40EB6" w:rsidRDefault="00F541D1" w:rsidP="00D16D46">
            <w:pPr>
              <w:pStyle w:val="BodyText"/>
              <w:rPr>
                <w:sz w:val="20"/>
                <w:szCs w:val="20"/>
              </w:rPr>
            </w:pPr>
          </w:p>
        </w:tc>
      </w:tr>
      <w:tr w:rsidR="00601721" w:rsidRPr="00F40EB6" w14:paraId="6F646293" w14:textId="77777777" w:rsidTr="006D4A44">
        <w:tc>
          <w:tcPr>
            <w:tcW w:w="1057" w:type="dxa"/>
            <w:shd w:val="clear" w:color="auto" w:fill="auto"/>
          </w:tcPr>
          <w:p w14:paraId="2A449614" w14:textId="0106C1E1" w:rsidR="00601721" w:rsidRPr="00F40EB6" w:rsidRDefault="00601721" w:rsidP="00D16D46">
            <w:pPr>
              <w:pStyle w:val="BodyText"/>
              <w:rPr>
                <w:sz w:val="20"/>
                <w:szCs w:val="20"/>
              </w:rPr>
            </w:pPr>
            <w:r>
              <w:rPr>
                <w:sz w:val="20"/>
                <w:szCs w:val="20"/>
              </w:rPr>
              <w:t>9.1.3</w:t>
            </w:r>
          </w:p>
        </w:tc>
        <w:tc>
          <w:tcPr>
            <w:tcW w:w="5709" w:type="dxa"/>
            <w:shd w:val="clear" w:color="auto" w:fill="auto"/>
          </w:tcPr>
          <w:p w14:paraId="243E37DD" w14:textId="161C6482" w:rsidR="00601721" w:rsidRDefault="00601721" w:rsidP="00244F29">
            <w:pPr>
              <w:pStyle w:val="BodyText"/>
              <w:rPr>
                <w:sz w:val="20"/>
                <w:szCs w:val="20"/>
              </w:rPr>
            </w:pPr>
            <w:r>
              <w:rPr>
                <w:sz w:val="20"/>
                <w:szCs w:val="20"/>
              </w:rPr>
              <w:t>Are there procedures</w:t>
            </w:r>
            <w:r w:rsidR="00244F29">
              <w:rPr>
                <w:sz w:val="20"/>
                <w:szCs w:val="20"/>
              </w:rPr>
              <w:t>/processes</w:t>
            </w:r>
            <w:r>
              <w:rPr>
                <w:sz w:val="20"/>
                <w:szCs w:val="20"/>
              </w:rPr>
              <w:t xml:space="preserve"> for</w:t>
            </w:r>
            <w:r w:rsidR="00244F29">
              <w:rPr>
                <w:sz w:val="20"/>
                <w:szCs w:val="20"/>
              </w:rPr>
              <w:t xml:space="preserve"> monitoring and receiving information on performance against set targets</w:t>
            </w:r>
            <w:r>
              <w:rPr>
                <w:sz w:val="20"/>
                <w:szCs w:val="20"/>
              </w:rPr>
              <w:t>?</w:t>
            </w:r>
          </w:p>
        </w:tc>
        <w:tc>
          <w:tcPr>
            <w:tcW w:w="1756" w:type="dxa"/>
            <w:shd w:val="clear" w:color="auto" w:fill="auto"/>
          </w:tcPr>
          <w:p w14:paraId="01F1CE6A" w14:textId="77777777" w:rsidR="00601721" w:rsidRPr="00F40EB6" w:rsidRDefault="00601721" w:rsidP="00D16D46">
            <w:pPr>
              <w:pStyle w:val="BodyText"/>
              <w:rPr>
                <w:sz w:val="20"/>
                <w:szCs w:val="20"/>
              </w:rPr>
            </w:pPr>
          </w:p>
        </w:tc>
        <w:tc>
          <w:tcPr>
            <w:tcW w:w="1757" w:type="dxa"/>
            <w:shd w:val="clear" w:color="auto" w:fill="auto"/>
          </w:tcPr>
          <w:p w14:paraId="348863AB" w14:textId="77777777" w:rsidR="00601721" w:rsidRPr="00F40EB6" w:rsidRDefault="00601721" w:rsidP="00D16D46">
            <w:pPr>
              <w:pStyle w:val="BodyText"/>
              <w:rPr>
                <w:sz w:val="20"/>
                <w:szCs w:val="20"/>
              </w:rPr>
            </w:pPr>
          </w:p>
        </w:tc>
      </w:tr>
      <w:tr w:rsidR="00F40EB6" w:rsidRPr="00B503EF" w14:paraId="2B5E0A2F" w14:textId="77777777" w:rsidTr="006D4A44">
        <w:tc>
          <w:tcPr>
            <w:tcW w:w="1057" w:type="dxa"/>
            <w:shd w:val="clear" w:color="auto" w:fill="000000" w:themeFill="text1"/>
          </w:tcPr>
          <w:p w14:paraId="0C97FA40" w14:textId="5F230CE5" w:rsidR="00F40EB6" w:rsidRPr="00B503EF" w:rsidRDefault="00B76221" w:rsidP="00D16D46">
            <w:pPr>
              <w:pStyle w:val="BodyText"/>
              <w:rPr>
                <w:b/>
                <w:color w:val="FFFFFF" w:themeColor="background1"/>
                <w:sz w:val="20"/>
                <w:szCs w:val="20"/>
              </w:rPr>
            </w:pPr>
            <w:r>
              <w:rPr>
                <w:b/>
                <w:color w:val="FFFFFF" w:themeColor="background1"/>
                <w:sz w:val="20"/>
                <w:szCs w:val="20"/>
              </w:rPr>
              <w:t>9.2</w:t>
            </w:r>
          </w:p>
        </w:tc>
        <w:tc>
          <w:tcPr>
            <w:tcW w:w="5709" w:type="dxa"/>
            <w:shd w:val="clear" w:color="auto" w:fill="000000" w:themeFill="text1"/>
          </w:tcPr>
          <w:p w14:paraId="3D681083" w14:textId="2CF3E737" w:rsidR="00F40EB6" w:rsidRPr="00B503EF" w:rsidRDefault="00F40EB6" w:rsidP="00D16D46">
            <w:pPr>
              <w:pStyle w:val="BodyText"/>
              <w:rPr>
                <w:b/>
                <w:color w:val="FFFFFF" w:themeColor="background1"/>
                <w:sz w:val="20"/>
                <w:szCs w:val="20"/>
              </w:rPr>
            </w:pPr>
            <w:r>
              <w:rPr>
                <w:b/>
                <w:color w:val="FFFFFF" w:themeColor="background1"/>
                <w:sz w:val="20"/>
                <w:szCs w:val="20"/>
              </w:rPr>
              <w:t>Internal audit</w:t>
            </w:r>
          </w:p>
        </w:tc>
        <w:tc>
          <w:tcPr>
            <w:tcW w:w="1756" w:type="dxa"/>
            <w:shd w:val="clear" w:color="auto" w:fill="000000" w:themeFill="text1"/>
          </w:tcPr>
          <w:p w14:paraId="5C4E5252" w14:textId="77777777" w:rsidR="00F40EB6" w:rsidRPr="00B503EF" w:rsidRDefault="00F40EB6" w:rsidP="00D16D46">
            <w:pPr>
              <w:pStyle w:val="BodyText"/>
              <w:rPr>
                <w:b/>
                <w:color w:val="FFFFFF" w:themeColor="background1"/>
                <w:sz w:val="20"/>
                <w:szCs w:val="20"/>
              </w:rPr>
            </w:pPr>
          </w:p>
        </w:tc>
        <w:tc>
          <w:tcPr>
            <w:tcW w:w="1757" w:type="dxa"/>
            <w:shd w:val="clear" w:color="auto" w:fill="000000" w:themeFill="text1"/>
          </w:tcPr>
          <w:p w14:paraId="43B900BC" w14:textId="77777777" w:rsidR="00F40EB6" w:rsidRPr="00B503EF" w:rsidRDefault="00F40EB6" w:rsidP="00D16D46">
            <w:pPr>
              <w:pStyle w:val="BodyText"/>
              <w:rPr>
                <w:b/>
                <w:color w:val="FFFFFF" w:themeColor="background1"/>
                <w:sz w:val="20"/>
                <w:szCs w:val="20"/>
              </w:rPr>
            </w:pPr>
          </w:p>
        </w:tc>
      </w:tr>
      <w:tr w:rsidR="00011C79" w:rsidRPr="00B503EF" w14:paraId="247C1EEB" w14:textId="77777777" w:rsidTr="006D4A44">
        <w:tc>
          <w:tcPr>
            <w:tcW w:w="1057" w:type="dxa"/>
          </w:tcPr>
          <w:p w14:paraId="7D17A474" w14:textId="71F81BDD" w:rsidR="00011C79" w:rsidRPr="00B503EF" w:rsidRDefault="00601721" w:rsidP="003E3D13">
            <w:pPr>
              <w:pStyle w:val="BodyText"/>
              <w:rPr>
                <w:sz w:val="20"/>
                <w:szCs w:val="20"/>
              </w:rPr>
            </w:pPr>
            <w:r>
              <w:rPr>
                <w:sz w:val="20"/>
                <w:szCs w:val="20"/>
              </w:rPr>
              <w:t>9.2.1</w:t>
            </w:r>
          </w:p>
        </w:tc>
        <w:tc>
          <w:tcPr>
            <w:tcW w:w="5709" w:type="dxa"/>
          </w:tcPr>
          <w:p w14:paraId="0F0CF79F" w14:textId="7F4FBF30" w:rsidR="00011C79" w:rsidRPr="00B503EF" w:rsidRDefault="00011C79" w:rsidP="00601721">
            <w:pPr>
              <w:pStyle w:val="BodyText"/>
              <w:rPr>
                <w:sz w:val="20"/>
                <w:szCs w:val="20"/>
              </w:rPr>
            </w:pPr>
            <w:r>
              <w:rPr>
                <w:sz w:val="20"/>
                <w:szCs w:val="20"/>
              </w:rPr>
              <w:t xml:space="preserve">Are internal audits </w:t>
            </w:r>
            <w:r w:rsidR="00601721">
              <w:rPr>
                <w:sz w:val="20"/>
                <w:szCs w:val="20"/>
              </w:rPr>
              <w:t xml:space="preserve">being </w:t>
            </w:r>
            <w:r>
              <w:rPr>
                <w:sz w:val="20"/>
                <w:szCs w:val="20"/>
              </w:rPr>
              <w:t xml:space="preserve">carried out </w:t>
            </w:r>
            <w:r w:rsidR="00601721">
              <w:rPr>
                <w:sz w:val="20"/>
                <w:szCs w:val="20"/>
              </w:rPr>
              <w:t>at planned intervals?  When was the last internal audit</w:t>
            </w:r>
            <w:r w:rsidR="00244F29">
              <w:rPr>
                <w:sz w:val="20"/>
                <w:szCs w:val="20"/>
              </w:rPr>
              <w:t xml:space="preserve"> and is a report available</w:t>
            </w:r>
            <w:r w:rsidR="00601721">
              <w:rPr>
                <w:sz w:val="20"/>
                <w:szCs w:val="20"/>
              </w:rPr>
              <w:t>?</w:t>
            </w:r>
          </w:p>
        </w:tc>
        <w:tc>
          <w:tcPr>
            <w:tcW w:w="1756" w:type="dxa"/>
          </w:tcPr>
          <w:p w14:paraId="7F843D70" w14:textId="77777777" w:rsidR="00011C79" w:rsidRPr="00B503EF" w:rsidRDefault="00011C79" w:rsidP="003E3D13">
            <w:pPr>
              <w:pStyle w:val="BodyText"/>
              <w:rPr>
                <w:sz w:val="20"/>
                <w:szCs w:val="20"/>
              </w:rPr>
            </w:pPr>
          </w:p>
        </w:tc>
        <w:tc>
          <w:tcPr>
            <w:tcW w:w="1757" w:type="dxa"/>
          </w:tcPr>
          <w:p w14:paraId="0F35F81D" w14:textId="77777777" w:rsidR="00011C79" w:rsidRPr="00B503EF" w:rsidRDefault="00011C79" w:rsidP="003E3D13">
            <w:pPr>
              <w:pStyle w:val="BodyText"/>
              <w:rPr>
                <w:sz w:val="20"/>
                <w:szCs w:val="20"/>
              </w:rPr>
            </w:pPr>
          </w:p>
        </w:tc>
      </w:tr>
      <w:tr w:rsidR="00B76221" w:rsidRPr="00B503EF" w14:paraId="2ACB875F" w14:textId="77777777" w:rsidTr="006D4A44">
        <w:tc>
          <w:tcPr>
            <w:tcW w:w="1057" w:type="dxa"/>
          </w:tcPr>
          <w:p w14:paraId="20556968" w14:textId="2D54966E" w:rsidR="00B76221" w:rsidRPr="00B503EF" w:rsidRDefault="00601721" w:rsidP="003E3D13">
            <w:pPr>
              <w:pStyle w:val="BodyText"/>
              <w:rPr>
                <w:sz w:val="20"/>
                <w:szCs w:val="20"/>
              </w:rPr>
            </w:pPr>
            <w:r>
              <w:rPr>
                <w:sz w:val="20"/>
                <w:szCs w:val="20"/>
              </w:rPr>
              <w:t>9.2.2</w:t>
            </w:r>
          </w:p>
        </w:tc>
        <w:tc>
          <w:tcPr>
            <w:tcW w:w="5709" w:type="dxa"/>
          </w:tcPr>
          <w:p w14:paraId="07B98783" w14:textId="4650EBD8" w:rsidR="00B76221" w:rsidRPr="00B503EF" w:rsidRDefault="00601721" w:rsidP="00086D4A">
            <w:pPr>
              <w:pStyle w:val="BodyText"/>
              <w:rPr>
                <w:sz w:val="20"/>
                <w:szCs w:val="20"/>
              </w:rPr>
            </w:pPr>
            <w:r>
              <w:rPr>
                <w:sz w:val="20"/>
                <w:szCs w:val="20"/>
              </w:rPr>
              <w:t>Has an audit programme been established?</w:t>
            </w:r>
          </w:p>
        </w:tc>
        <w:tc>
          <w:tcPr>
            <w:tcW w:w="1756" w:type="dxa"/>
          </w:tcPr>
          <w:p w14:paraId="73906010" w14:textId="77777777" w:rsidR="00B76221" w:rsidRPr="00B503EF" w:rsidRDefault="00B76221" w:rsidP="003E3D13">
            <w:pPr>
              <w:pStyle w:val="BodyText"/>
              <w:rPr>
                <w:sz w:val="20"/>
                <w:szCs w:val="20"/>
              </w:rPr>
            </w:pPr>
          </w:p>
        </w:tc>
        <w:tc>
          <w:tcPr>
            <w:tcW w:w="1757" w:type="dxa"/>
          </w:tcPr>
          <w:p w14:paraId="04C23DDA" w14:textId="77777777" w:rsidR="00B76221" w:rsidRPr="00B503EF" w:rsidRDefault="00B76221" w:rsidP="003E3D13">
            <w:pPr>
              <w:pStyle w:val="BodyText"/>
              <w:rPr>
                <w:sz w:val="20"/>
                <w:szCs w:val="20"/>
              </w:rPr>
            </w:pPr>
          </w:p>
        </w:tc>
      </w:tr>
      <w:tr w:rsidR="00F40EB6" w:rsidRPr="00B503EF" w14:paraId="4E531D7B" w14:textId="77777777" w:rsidTr="006D4A44">
        <w:tc>
          <w:tcPr>
            <w:tcW w:w="1057" w:type="dxa"/>
            <w:shd w:val="clear" w:color="auto" w:fill="000000" w:themeFill="text1"/>
          </w:tcPr>
          <w:p w14:paraId="540E8B82" w14:textId="611B83A4" w:rsidR="00F40EB6" w:rsidRPr="00B503EF" w:rsidRDefault="00B76221" w:rsidP="00D16D46">
            <w:pPr>
              <w:pStyle w:val="BodyText"/>
              <w:rPr>
                <w:b/>
                <w:color w:val="FFFFFF" w:themeColor="background1"/>
                <w:sz w:val="20"/>
                <w:szCs w:val="20"/>
              </w:rPr>
            </w:pPr>
            <w:r>
              <w:rPr>
                <w:b/>
                <w:color w:val="FFFFFF" w:themeColor="background1"/>
                <w:sz w:val="20"/>
                <w:szCs w:val="20"/>
              </w:rPr>
              <w:t>9.3</w:t>
            </w:r>
          </w:p>
        </w:tc>
        <w:tc>
          <w:tcPr>
            <w:tcW w:w="5709" w:type="dxa"/>
            <w:shd w:val="clear" w:color="auto" w:fill="000000" w:themeFill="text1"/>
          </w:tcPr>
          <w:p w14:paraId="4D0AEDC4" w14:textId="5E47E821" w:rsidR="00F40EB6" w:rsidRPr="00B503EF" w:rsidRDefault="005E2C68" w:rsidP="005E2C68">
            <w:pPr>
              <w:pStyle w:val="BodyText"/>
              <w:rPr>
                <w:b/>
                <w:color w:val="FFFFFF" w:themeColor="background1"/>
                <w:sz w:val="20"/>
                <w:szCs w:val="20"/>
              </w:rPr>
            </w:pPr>
            <w:r>
              <w:rPr>
                <w:b/>
                <w:color w:val="FFFFFF" w:themeColor="background1"/>
                <w:sz w:val="20"/>
                <w:szCs w:val="20"/>
              </w:rPr>
              <w:t>Management review</w:t>
            </w:r>
          </w:p>
        </w:tc>
        <w:tc>
          <w:tcPr>
            <w:tcW w:w="1756" w:type="dxa"/>
            <w:shd w:val="clear" w:color="auto" w:fill="000000" w:themeFill="text1"/>
          </w:tcPr>
          <w:p w14:paraId="3750557D" w14:textId="77777777" w:rsidR="00F40EB6" w:rsidRPr="00B503EF" w:rsidRDefault="00F40EB6" w:rsidP="00D16D46">
            <w:pPr>
              <w:pStyle w:val="BodyText"/>
              <w:rPr>
                <w:b/>
                <w:color w:val="FFFFFF" w:themeColor="background1"/>
                <w:sz w:val="20"/>
                <w:szCs w:val="20"/>
              </w:rPr>
            </w:pPr>
          </w:p>
        </w:tc>
        <w:tc>
          <w:tcPr>
            <w:tcW w:w="1757" w:type="dxa"/>
            <w:shd w:val="clear" w:color="auto" w:fill="000000" w:themeFill="text1"/>
          </w:tcPr>
          <w:p w14:paraId="1FEC7BB9" w14:textId="77777777" w:rsidR="00F40EB6" w:rsidRPr="00B503EF" w:rsidRDefault="00F40EB6" w:rsidP="00D16D46">
            <w:pPr>
              <w:pStyle w:val="BodyText"/>
              <w:rPr>
                <w:b/>
                <w:color w:val="FFFFFF" w:themeColor="background1"/>
                <w:sz w:val="20"/>
                <w:szCs w:val="20"/>
              </w:rPr>
            </w:pPr>
          </w:p>
        </w:tc>
      </w:tr>
      <w:tr w:rsidR="00B76221" w:rsidRPr="00B503EF" w14:paraId="579E1355" w14:textId="77777777" w:rsidTr="006D4A44">
        <w:tc>
          <w:tcPr>
            <w:tcW w:w="1057" w:type="dxa"/>
          </w:tcPr>
          <w:p w14:paraId="7EAEA5F9" w14:textId="35B68B34" w:rsidR="00B76221" w:rsidRPr="00B503EF" w:rsidRDefault="00601721" w:rsidP="00B76221">
            <w:pPr>
              <w:pStyle w:val="BodyText"/>
              <w:rPr>
                <w:sz w:val="20"/>
                <w:szCs w:val="20"/>
              </w:rPr>
            </w:pPr>
            <w:r>
              <w:rPr>
                <w:sz w:val="20"/>
                <w:szCs w:val="20"/>
              </w:rPr>
              <w:t>9.3.1</w:t>
            </w:r>
          </w:p>
        </w:tc>
        <w:tc>
          <w:tcPr>
            <w:tcW w:w="5709" w:type="dxa"/>
          </w:tcPr>
          <w:p w14:paraId="0D223E71" w14:textId="713D1B7B" w:rsidR="00B76221" w:rsidRPr="00B503EF" w:rsidRDefault="005E2C68" w:rsidP="00B76221">
            <w:pPr>
              <w:pStyle w:val="BodyText"/>
              <w:rPr>
                <w:sz w:val="20"/>
                <w:szCs w:val="20"/>
              </w:rPr>
            </w:pPr>
            <w:r>
              <w:rPr>
                <w:sz w:val="20"/>
                <w:szCs w:val="20"/>
              </w:rPr>
              <w:t>Are management reviews carried out at planned intervals (</w:t>
            </w:r>
            <w:proofErr w:type="spellStart"/>
            <w:r>
              <w:rPr>
                <w:sz w:val="20"/>
                <w:szCs w:val="20"/>
              </w:rPr>
              <w:t>eg</w:t>
            </w:r>
            <w:proofErr w:type="spellEnd"/>
            <w:r>
              <w:rPr>
                <w:sz w:val="20"/>
                <w:szCs w:val="20"/>
              </w:rPr>
              <w:t xml:space="preserve"> at least once per year)?</w:t>
            </w:r>
            <w:r w:rsidR="00244F29">
              <w:rPr>
                <w:sz w:val="20"/>
                <w:szCs w:val="20"/>
              </w:rPr>
              <w:t xml:space="preserve"> When was the last management review meeting?</w:t>
            </w:r>
          </w:p>
        </w:tc>
        <w:tc>
          <w:tcPr>
            <w:tcW w:w="1756" w:type="dxa"/>
          </w:tcPr>
          <w:p w14:paraId="75C227A0" w14:textId="77777777" w:rsidR="00B76221" w:rsidRPr="00B503EF" w:rsidRDefault="00B76221" w:rsidP="00B76221">
            <w:pPr>
              <w:pStyle w:val="BodyText"/>
              <w:rPr>
                <w:sz w:val="20"/>
                <w:szCs w:val="20"/>
              </w:rPr>
            </w:pPr>
          </w:p>
        </w:tc>
        <w:tc>
          <w:tcPr>
            <w:tcW w:w="1757" w:type="dxa"/>
          </w:tcPr>
          <w:p w14:paraId="34771645" w14:textId="77777777" w:rsidR="00B76221" w:rsidRPr="00B503EF" w:rsidRDefault="00B76221" w:rsidP="00B76221">
            <w:pPr>
              <w:pStyle w:val="BodyText"/>
              <w:rPr>
                <w:sz w:val="20"/>
                <w:szCs w:val="20"/>
              </w:rPr>
            </w:pPr>
          </w:p>
        </w:tc>
      </w:tr>
      <w:tr w:rsidR="005E2C68" w:rsidRPr="00B503EF" w14:paraId="38F4C6AC" w14:textId="77777777" w:rsidTr="006D4A44">
        <w:tc>
          <w:tcPr>
            <w:tcW w:w="1057" w:type="dxa"/>
          </w:tcPr>
          <w:p w14:paraId="079EFA81" w14:textId="0CA59860" w:rsidR="005E2C68" w:rsidRPr="00B503EF" w:rsidRDefault="00601721" w:rsidP="00B76221">
            <w:pPr>
              <w:pStyle w:val="BodyText"/>
              <w:rPr>
                <w:sz w:val="20"/>
                <w:szCs w:val="20"/>
              </w:rPr>
            </w:pPr>
            <w:r>
              <w:rPr>
                <w:sz w:val="20"/>
                <w:szCs w:val="20"/>
              </w:rPr>
              <w:t>9.3.2</w:t>
            </w:r>
          </w:p>
        </w:tc>
        <w:tc>
          <w:tcPr>
            <w:tcW w:w="5709" w:type="dxa"/>
          </w:tcPr>
          <w:p w14:paraId="78FCD431" w14:textId="5AC9DDE7" w:rsidR="005E2C68" w:rsidRPr="00B503EF" w:rsidRDefault="005E2C68" w:rsidP="00244F29">
            <w:pPr>
              <w:pStyle w:val="BodyText"/>
              <w:rPr>
                <w:sz w:val="20"/>
                <w:szCs w:val="20"/>
              </w:rPr>
            </w:pPr>
            <w:r>
              <w:rPr>
                <w:sz w:val="20"/>
                <w:szCs w:val="20"/>
              </w:rPr>
              <w:t xml:space="preserve">Are </w:t>
            </w:r>
            <w:r w:rsidR="00244F29">
              <w:rPr>
                <w:sz w:val="20"/>
                <w:szCs w:val="20"/>
              </w:rPr>
              <w:t xml:space="preserve">the outcomes </w:t>
            </w:r>
            <w:r>
              <w:rPr>
                <w:sz w:val="20"/>
                <w:szCs w:val="20"/>
              </w:rPr>
              <w:t>from management reviews documented?</w:t>
            </w:r>
          </w:p>
        </w:tc>
        <w:tc>
          <w:tcPr>
            <w:tcW w:w="1756" w:type="dxa"/>
          </w:tcPr>
          <w:p w14:paraId="166557E3" w14:textId="77777777" w:rsidR="005E2C68" w:rsidRPr="00B503EF" w:rsidRDefault="005E2C68" w:rsidP="00B76221">
            <w:pPr>
              <w:pStyle w:val="BodyText"/>
              <w:rPr>
                <w:sz w:val="20"/>
                <w:szCs w:val="20"/>
              </w:rPr>
            </w:pPr>
          </w:p>
        </w:tc>
        <w:tc>
          <w:tcPr>
            <w:tcW w:w="1757" w:type="dxa"/>
          </w:tcPr>
          <w:p w14:paraId="48E94B26" w14:textId="77777777" w:rsidR="005E2C68" w:rsidRPr="00B503EF" w:rsidRDefault="005E2C68" w:rsidP="00B76221">
            <w:pPr>
              <w:pStyle w:val="BodyText"/>
              <w:rPr>
                <w:sz w:val="20"/>
                <w:szCs w:val="20"/>
              </w:rPr>
            </w:pPr>
          </w:p>
        </w:tc>
      </w:tr>
      <w:tr w:rsidR="00B76221" w:rsidRPr="00B503EF" w14:paraId="02A25EF5" w14:textId="77777777" w:rsidTr="006D4A44">
        <w:tc>
          <w:tcPr>
            <w:tcW w:w="1057" w:type="dxa"/>
            <w:shd w:val="clear" w:color="auto" w:fill="000000" w:themeFill="text1"/>
          </w:tcPr>
          <w:p w14:paraId="03E3F58E" w14:textId="033B4AED" w:rsidR="00B76221" w:rsidRPr="00B503EF" w:rsidRDefault="00B76221" w:rsidP="00B76221">
            <w:pPr>
              <w:pStyle w:val="BodyText"/>
              <w:rPr>
                <w:b/>
                <w:color w:val="FFFFFF" w:themeColor="background1"/>
                <w:sz w:val="20"/>
                <w:szCs w:val="20"/>
              </w:rPr>
            </w:pPr>
            <w:r w:rsidRPr="00B503EF">
              <w:rPr>
                <w:b/>
                <w:color w:val="FFFFFF" w:themeColor="background1"/>
                <w:sz w:val="20"/>
                <w:szCs w:val="20"/>
              </w:rPr>
              <w:t>10</w:t>
            </w:r>
          </w:p>
        </w:tc>
        <w:tc>
          <w:tcPr>
            <w:tcW w:w="5709" w:type="dxa"/>
            <w:shd w:val="clear" w:color="auto" w:fill="000000" w:themeFill="text1"/>
          </w:tcPr>
          <w:p w14:paraId="5B4FECED" w14:textId="56DBB3C0" w:rsidR="00B76221" w:rsidRPr="00B503EF" w:rsidRDefault="00B76221" w:rsidP="00B76221">
            <w:pPr>
              <w:pStyle w:val="BodyText"/>
              <w:rPr>
                <w:b/>
                <w:color w:val="FFFFFF" w:themeColor="background1"/>
                <w:sz w:val="20"/>
                <w:szCs w:val="20"/>
              </w:rPr>
            </w:pPr>
            <w:r>
              <w:rPr>
                <w:b/>
                <w:color w:val="FFFFFF" w:themeColor="background1"/>
                <w:sz w:val="20"/>
                <w:szCs w:val="20"/>
              </w:rPr>
              <w:t>IMPROVEMENT</w:t>
            </w:r>
          </w:p>
        </w:tc>
        <w:tc>
          <w:tcPr>
            <w:tcW w:w="1756" w:type="dxa"/>
            <w:shd w:val="clear" w:color="auto" w:fill="000000" w:themeFill="text1"/>
          </w:tcPr>
          <w:p w14:paraId="24411D9C" w14:textId="77777777" w:rsidR="00B76221" w:rsidRPr="00B503EF" w:rsidRDefault="00B76221" w:rsidP="00B76221">
            <w:pPr>
              <w:pStyle w:val="BodyText"/>
              <w:rPr>
                <w:b/>
                <w:color w:val="FFFFFF" w:themeColor="background1"/>
                <w:sz w:val="20"/>
                <w:szCs w:val="20"/>
              </w:rPr>
            </w:pPr>
          </w:p>
        </w:tc>
        <w:tc>
          <w:tcPr>
            <w:tcW w:w="1757" w:type="dxa"/>
            <w:shd w:val="clear" w:color="auto" w:fill="000000" w:themeFill="text1"/>
          </w:tcPr>
          <w:p w14:paraId="7119B785" w14:textId="77777777" w:rsidR="00B76221" w:rsidRPr="00B503EF" w:rsidRDefault="00B76221" w:rsidP="00B76221">
            <w:pPr>
              <w:pStyle w:val="BodyText"/>
              <w:rPr>
                <w:b/>
                <w:color w:val="FFFFFF" w:themeColor="background1"/>
                <w:sz w:val="20"/>
                <w:szCs w:val="20"/>
              </w:rPr>
            </w:pPr>
          </w:p>
        </w:tc>
      </w:tr>
      <w:tr w:rsidR="00B76221" w:rsidRPr="00B503EF" w14:paraId="16AA275E" w14:textId="77777777" w:rsidTr="006D4A44">
        <w:tc>
          <w:tcPr>
            <w:tcW w:w="1057" w:type="dxa"/>
            <w:shd w:val="clear" w:color="auto" w:fill="000000" w:themeFill="text1"/>
          </w:tcPr>
          <w:p w14:paraId="7E36A0A2" w14:textId="3C1C28A4" w:rsidR="00B76221" w:rsidRPr="00B503EF" w:rsidRDefault="00B76221" w:rsidP="00B76221">
            <w:pPr>
              <w:pStyle w:val="BodyText"/>
              <w:rPr>
                <w:b/>
                <w:color w:val="FFFFFF" w:themeColor="background1"/>
                <w:sz w:val="20"/>
                <w:szCs w:val="20"/>
              </w:rPr>
            </w:pPr>
            <w:r>
              <w:rPr>
                <w:b/>
                <w:color w:val="FFFFFF" w:themeColor="background1"/>
                <w:sz w:val="20"/>
                <w:szCs w:val="20"/>
              </w:rPr>
              <w:t>10.1</w:t>
            </w:r>
          </w:p>
        </w:tc>
        <w:tc>
          <w:tcPr>
            <w:tcW w:w="5709" w:type="dxa"/>
            <w:shd w:val="clear" w:color="auto" w:fill="000000" w:themeFill="text1"/>
          </w:tcPr>
          <w:p w14:paraId="10BD6C74" w14:textId="5192153B" w:rsidR="00B76221" w:rsidRPr="00B503EF" w:rsidRDefault="00B76221" w:rsidP="00B76221">
            <w:pPr>
              <w:pStyle w:val="BodyText"/>
              <w:rPr>
                <w:b/>
                <w:color w:val="FFFFFF" w:themeColor="background1"/>
                <w:sz w:val="20"/>
                <w:szCs w:val="20"/>
              </w:rPr>
            </w:pPr>
            <w:r w:rsidRPr="00B503EF">
              <w:rPr>
                <w:b/>
                <w:color w:val="FFFFFF" w:themeColor="background1"/>
                <w:sz w:val="20"/>
                <w:szCs w:val="20"/>
              </w:rPr>
              <w:t>Nonconformity and corrective action</w:t>
            </w:r>
          </w:p>
        </w:tc>
        <w:tc>
          <w:tcPr>
            <w:tcW w:w="1756" w:type="dxa"/>
            <w:shd w:val="clear" w:color="auto" w:fill="000000" w:themeFill="text1"/>
          </w:tcPr>
          <w:p w14:paraId="4DF64C85" w14:textId="77777777" w:rsidR="00B76221" w:rsidRPr="00B503EF" w:rsidRDefault="00B76221" w:rsidP="00B76221">
            <w:pPr>
              <w:pStyle w:val="BodyText"/>
              <w:rPr>
                <w:b/>
                <w:color w:val="FFFFFF" w:themeColor="background1"/>
                <w:sz w:val="20"/>
                <w:szCs w:val="20"/>
              </w:rPr>
            </w:pPr>
          </w:p>
        </w:tc>
        <w:tc>
          <w:tcPr>
            <w:tcW w:w="1757" w:type="dxa"/>
            <w:shd w:val="clear" w:color="auto" w:fill="000000" w:themeFill="text1"/>
          </w:tcPr>
          <w:p w14:paraId="7CE274DC" w14:textId="77777777" w:rsidR="00B76221" w:rsidRPr="00B503EF" w:rsidRDefault="00B76221" w:rsidP="00B76221">
            <w:pPr>
              <w:pStyle w:val="BodyText"/>
              <w:rPr>
                <w:b/>
                <w:color w:val="FFFFFF" w:themeColor="background1"/>
                <w:sz w:val="20"/>
                <w:szCs w:val="20"/>
              </w:rPr>
            </w:pPr>
          </w:p>
        </w:tc>
      </w:tr>
      <w:tr w:rsidR="005E2C68" w:rsidRPr="00B76221" w14:paraId="74759B17" w14:textId="77777777" w:rsidTr="006D4A44">
        <w:tc>
          <w:tcPr>
            <w:tcW w:w="1057" w:type="dxa"/>
            <w:shd w:val="clear" w:color="auto" w:fill="auto"/>
          </w:tcPr>
          <w:p w14:paraId="1C19CC25" w14:textId="1770BDCF" w:rsidR="005E2C68" w:rsidRPr="00B76221" w:rsidRDefault="005E2C68" w:rsidP="00B76221">
            <w:pPr>
              <w:pStyle w:val="BodyText"/>
              <w:rPr>
                <w:sz w:val="20"/>
                <w:szCs w:val="20"/>
              </w:rPr>
            </w:pPr>
            <w:r>
              <w:rPr>
                <w:sz w:val="20"/>
                <w:szCs w:val="20"/>
              </w:rPr>
              <w:t>10.1.1</w:t>
            </w:r>
          </w:p>
        </w:tc>
        <w:tc>
          <w:tcPr>
            <w:tcW w:w="5709" w:type="dxa"/>
            <w:shd w:val="clear" w:color="auto" w:fill="auto"/>
          </w:tcPr>
          <w:p w14:paraId="24B978D1" w14:textId="0B1B156D" w:rsidR="005E2C68" w:rsidRDefault="005E2C68" w:rsidP="00244F29">
            <w:pPr>
              <w:pStyle w:val="BodyText"/>
              <w:rPr>
                <w:sz w:val="20"/>
                <w:szCs w:val="20"/>
              </w:rPr>
            </w:pPr>
            <w:r>
              <w:rPr>
                <w:sz w:val="20"/>
                <w:szCs w:val="20"/>
              </w:rPr>
              <w:t>Are there procedures/processes to deal with non-conformities (</w:t>
            </w:r>
            <w:proofErr w:type="spellStart"/>
            <w:r>
              <w:rPr>
                <w:sz w:val="20"/>
                <w:szCs w:val="20"/>
              </w:rPr>
              <w:t>eg</w:t>
            </w:r>
            <w:proofErr w:type="spellEnd"/>
            <w:r>
              <w:rPr>
                <w:sz w:val="20"/>
                <w:szCs w:val="20"/>
              </w:rPr>
              <w:t xml:space="preserve"> to react, evaluate, implement and review the effectiveness of actions taken)</w:t>
            </w:r>
          </w:p>
        </w:tc>
        <w:tc>
          <w:tcPr>
            <w:tcW w:w="1756" w:type="dxa"/>
            <w:shd w:val="clear" w:color="auto" w:fill="auto"/>
          </w:tcPr>
          <w:p w14:paraId="7A5CA770" w14:textId="77777777" w:rsidR="005E2C68" w:rsidRPr="00B76221" w:rsidRDefault="005E2C68" w:rsidP="00B76221">
            <w:pPr>
              <w:pStyle w:val="BodyText"/>
              <w:rPr>
                <w:sz w:val="20"/>
                <w:szCs w:val="20"/>
              </w:rPr>
            </w:pPr>
          </w:p>
        </w:tc>
        <w:tc>
          <w:tcPr>
            <w:tcW w:w="1757" w:type="dxa"/>
            <w:shd w:val="clear" w:color="auto" w:fill="auto"/>
          </w:tcPr>
          <w:p w14:paraId="4F9078C2" w14:textId="77777777" w:rsidR="005E2C68" w:rsidRPr="00B76221" w:rsidRDefault="005E2C68" w:rsidP="00B76221">
            <w:pPr>
              <w:pStyle w:val="BodyText"/>
              <w:rPr>
                <w:sz w:val="20"/>
                <w:szCs w:val="20"/>
              </w:rPr>
            </w:pPr>
          </w:p>
        </w:tc>
      </w:tr>
      <w:tr w:rsidR="00B76221" w:rsidRPr="00B76221" w14:paraId="650F5807" w14:textId="77777777" w:rsidTr="006D4A44">
        <w:tc>
          <w:tcPr>
            <w:tcW w:w="1057" w:type="dxa"/>
            <w:shd w:val="clear" w:color="auto" w:fill="auto"/>
          </w:tcPr>
          <w:p w14:paraId="790B9145" w14:textId="39BCC61C" w:rsidR="00B76221" w:rsidRPr="00B76221" w:rsidRDefault="005E2C68" w:rsidP="00B76221">
            <w:pPr>
              <w:pStyle w:val="BodyText"/>
              <w:rPr>
                <w:sz w:val="20"/>
                <w:szCs w:val="20"/>
              </w:rPr>
            </w:pPr>
            <w:r>
              <w:rPr>
                <w:sz w:val="20"/>
                <w:szCs w:val="20"/>
              </w:rPr>
              <w:t>10.1.2</w:t>
            </w:r>
          </w:p>
        </w:tc>
        <w:tc>
          <w:tcPr>
            <w:tcW w:w="5709" w:type="dxa"/>
            <w:shd w:val="clear" w:color="auto" w:fill="auto"/>
          </w:tcPr>
          <w:p w14:paraId="4BD0F6B5" w14:textId="5BF060A8" w:rsidR="00B76221" w:rsidRPr="00B76221" w:rsidRDefault="005E2C68" w:rsidP="005E2C68">
            <w:pPr>
              <w:pStyle w:val="BodyText"/>
              <w:rPr>
                <w:sz w:val="20"/>
                <w:szCs w:val="20"/>
              </w:rPr>
            </w:pPr>
            <w:r>
              <w:rPr>
                <w:sz w:val="20"/>
                <w:szCs w:val="20"/>
              </w:rPr>
              <w:t>Are nonconformities documented including any subsequent corrective actions taken?</w:t>
            </w:r>
          </w:p>
        </w:tc>
        <w:tc>
          <w:tcPr>
            <w:tcW w:w="1756" w:type="dxa"/>
            <w:shd w:val="clear" w:color="auto" w:fill="auto"/>
          </w:tcPr>
          <w:p w14:paraId="2A95544C" w14:textId="77777777" w:rsidR="00B76221" w:rsidRPr="00B76221" w:rsidRDefault="00B76221" w:rsidP="00B76221">
            <w:pPr>
              <w:pStyle w:val="BodyText"/>
              <w:rPr>
                <w:sz w:val="20"/>
                <w:szCs w:val="20"/>
              </w:rPr>
            </w:pPr>
          </w:p>
        </w:tc>
        <w:tc>
          <w:tcPr>
            <w:tcW w:w="1757" w:type="dxa"/>
            <w:shd w:val="clear" w:color="auto" w:fill="auto"/>
          </w:tcPr>
          <w:p w14:paraId="3DCFB995" w14:textId="77777777" w:rsidR="00B76221" w:rsidRPr="00B76221" w:rsidRDefault="00B76221" w:rsidP="00B76221">
            <w:pPr>
              <w:pStyle w:val="BodyText"/>
              <w:rPr>
                <w:sz w:val="20"/>
                <w:szCs w:val="20"/>
              </w:rPr>
            </w:pPr>
          </w:p>
        </w:tc>
      </w:tr>
      <w:tr w:rsidR="00B76221" w:rsidRPr="00B503EF" w:rsidDel="00244F29" w14:paraId="009324BA" w14:textId="7B1CE9D5" w:rsidTr="006D4A44">
        <w:trPr>
          <w:del w:id="137" w:author="Abercrombie, Kerrie" w:date="2021-03-12T11:30:00Z"/>
        </w:trPr>
        <w:tc>
          <w:tcPr>
            <w:tcW w:w="1057" w:type="dxa"/>
            <w:shd w:val="clear" w:color="auto" w:fill="000000" w:themeFill="text1"/>
          </w:tcPr>
          <w:p w14:paraId="6E5C3DFB" w14:textId="1537B117" w:rsidR="00B76221" w:rsidRPr="00B503EF" w:rsidDel="00244F29" w:rsidRDefault="00B76221" w:rsidP="00B76221">
            <w:pPr>
              <w:pStyle w:val="BodyText"/>
              <w:rPr>
                <w:del w:id="138" w:author="Abercrombie, Kerrie" w:date="2021-03-12T11:30:00Z"/>
                <w:b/>
                <w:color w:val="FFFFFF" w:themeColor="background1"/>
                <w:sz w:val="20"/>
                <w:szCs w:val="20"/>
              </w:rPr>
            </w:pPr>
            <w:commentRangeStart w:id="139"/>
            <w:del w:id="140" w:author="Abercrombie, Kerrie" w:date="2021-03-12T11:30:00Z">
              <w:r w:rsidDel="00244F29">
                <w:rPr>
                  <w:b/>
                  <w:color w:val="FFFFFF" w:themeColor="background1"/>
                  <w:sz w:val="20"/>
                  <w:szCs w:val="20"/>
                </w:rPr>
                <w:delText>10.2</w:delText>
              </w:r>
            </w:del>
            <w:commentRangeEnd w:id="139"/>
            <w:r w:rsidR="00EE1CCC">
              <w:rPr>
                <w:rStyle w:val="CommentReference"/>
              </w:rPr>
              <w:commentReference w:id="139"/>
            </w:r>
          </w:p>
        </w:tc>
        <w:tc>
          <w:tcPr>
            <w:tcW w:w="5709" w:type="dxa"/>
            <w:shd w:val="clear" w:color="auto" w:fill="000000" w:themeFill="text1"/>
          </w:tcPr>
          <w:p w14:paraId="63C2C915" w14:textId="149169FE" w:rsidR="00B76221" w:rsidRPr="00B503EF" w:rsidDel="00244F29" w:rsidRDefault="00B76221" w:rsidP="00B76221">
            <w:pPr>
              <w:pStyle w:val="BodyText"/>
              <w:rPr>
                <w:del w:id="141" w:author="Abercrombie, Kerrie" w:date="2021-03-12T11:30:00Z"/>
                <w:b/>
                <w:color w:val="FFFFFF" w:themeColor="background1"/>
                <w:sz w:val="20"/>
                <w:szCs w:val="20"/>
              </w:rPr>
            </w:pPr>
            <w:del w:id="142" w:author="Abercrombie, Kerrie" w:date="2021-03-12T11:30:00Z">
              <w:r w:rsidRPr="00B503EF" w:rsidDel="00244F29">
                <w:rPr>
                  <w:b/>
                  <w:color w:val="FFFFFF" w:themeColor="background1"/>
                  <w:sz w:val="20"/>
                  <w:szCs w:val="20"/>
                </w:rPr>
                <w:delText>Continual improvement</w:delText>
              </w:r>
            </w:del>
          </w:p>
        </w:tc>
        <w:tc>
          <w:tcPr>
            <w:tcW w:w="1756" w:type="dxa"/>
            <w:shd w:val="clear" w:color="auto" w:fill="000000" w:themeFill="text1"/>
          </w:tcPr>
          <w:p w14:paraId="42A9110E" w14:textId="299BF650" w:rsidR="00B76221" w:rsidRPr="00B503EF" w:rsidDel="00244F29" w:rsidRDefault="00B76221" w:rsidP="00B76221">
            <w:pPr>
              <w:pStyle w:val="BodyText"/>
              <w:rPr>
                <w:del w:id="143" w:author="Abercrombie, Kerrie" w:date="2021-03-12T11:30:00Z"/>
                <w:b/>
                <w:color w:val="FFFFFF" w:themeColor="background1"/>
                <w:sz w:val="20"/>
                <w:szCs w:val="20"/>
              </w:rPr>
            </w:pPr>
          </w:p>
        </w:tc>
        <w:tc>
          <w:tcPr>
            <w:tcW w:w="1757" w:type="dxa"/>
            <w:shd w:val="clear" w:color="auto" w:fill="000000" w:themeFill="text1"/>
          </w:tcPr>
          <w:p w14:paraId="6B002B89" w14:textId="5F452803" w:rsidR="00B76221" w:rsidRPr="00B503EF" w:rsidDel="00244F29" w:rsidRDefault="00B76221" w:rsidP="00B76221">
            <w:pPr>
              <w:pStyle w:val="BodyText"/>
              <w:rPr>
                <w:del w:id="144" w:author="Abercrombie, Kerrie" w:date="2021-03-12T11:30:00Z"/>
                <w:b/>
                <w:color w:val="FFFFFF" w:themeColor="background1"/>
                <w:sz w:val="20"/>
                <w:szCs w:val="20"/>
              </w:rPr>
            </w:pPr>
          </w:p>
        </w:tc>
      </w:tr>
      <w:tr w:rsidR="00B76221" w:rsidRPr="00B76221" w:rsidDel="00244F29" w14:paraId="23FF4EAD" w14:textId="108975F4" w:rsidTr="006D4A44">
        <w:trPr>
          <w:del w:id="145" w:author="Abercrombie, Kerrie" w:date="2021-03-12T11:30:00Z"/>
        </w:trPr>
        <w:tc>
          <w:tcPr>
            <w:tcW w:w="1057" w:type="dxa"/>
            <w:shd w:val="clear" w:color="auto" w:fill="auto"/>
          </w:tcPr>
          <w:p w14:paraId="3F34456B" w14:textId="1F437C0E" w:rsidR="00B76221" w:rsidRPr="00B76221" w:rsidDel="00244F29" w:rsidRDefault="00B76221" w:rsidP="00B76221">
            <w:pPr>
              <w:pStyle w:val="BodyText"/>
              <w:rPr>
                <w:del w:id="146" w:author="Abercrombie, Kerrie" w:date="2021-03-12T11:30:00Z"/>
                <w:sz w:val="20"/>
                <w:szCs w:val="20"/>
              </w:rPr>
            </w:pPr>
          </w:p>
        </w:tc>
        <w:tc>
          <w:tcPr>
            <w:tcW w:w="5709" w:type="dxa"/>
            <w:shd w:val="clear" w:color="auto" w:fill="auto"/>
          </w:tcPr>
          <w:p w14:paraId="5357FFB3" w14:textId="046F9CB2" w:rsidR="00B76221" w:rsidRPr="00B76221" w:rsidDel="00244F29" w:rsidRDefault="00011C79" w:rsidP="00B76221">
            <w:pPr>
              <w:pStyle w:val="BodyText"/>
              <w:rPr>
                <w:del w:id="147" w:author="Abercrombie, Kerrie" w:date="2021-03-12T11:30:00Z"/>
                <w:sz w:val="20"/>
                <w:szCs w:val="20"/>
              </w:rPr>
            </w:pPr>
            <w:del w:id="148" w:author="Abercrombie, Kerrie" w:date="2021-03-12T11:30:00Z">
              <w:r w:rsidDel="00244F29">
                <w:rPr>
                  <w:sz w:val="20"/>
                  <w:szCs w:val="20"/>
                </w:rPr>
                <w:delText>??</w:delText>
              </w:r>
            </w:del>
          </w:p>
        </w:tc>
        <w:tc>
          <w:tcPr>
            <w:tcW w:w="1756" w:type="dxa"/>
            <w:shd w:val="clear" w:color="auto" w:fill="auto"/>
          </w:tcPr>
          <w:p w14:paraId="71F94A18" w14:textId="48DB08D8" w:rsidR="00B76221" w:rsidRPr="00B76221" w:rsidDel="00244F29" w:rsidRDefault="00B76221" w:rsidP="00B76221">
            <w:pPr>
              <w:pStyle w:val="BodyText"/>
              <w:rPr>
                <w:del w:id="149" w:author="Abercrombie, Kerrie" w:date="2021-03-12T11:30:00Z"/>
                <w:sz w:val="20"/>
                <w:szCs w:val="20"/>
              </w:rPr>
            </w:pPr>
          </w:p>
        </w:tc>
        <w:tc>
          <w:tcPr>
            <w:tcW w:w="1757" w:type="dxa"/>
            <w:shd w:val="clear" w:color="auto" w:fill="auto"/>
          </w:tcPr>
          <w:p w14:paraId="039C7348" w14:textId="15EF1871" w:rsidR="00B76221" w:rsidRPr="00B76221" w:rsidDel="00244F29" w:rsidRDefault="00B76221" w:rsidP="00B76221">
            <w:pPr>
              <w:pStyle w:val="BodyText"/>
              <w:rPr>
                <w:del w:id="150" w:author="Abercrombie, Kerrie" w:date="2021-03-12T11:30:00Z"/>
                <w:sz w:val="20"/>
                <w:szCs w:val="20"/>
              </w:rPr>
            </w:pPr>
          </w:p>
        </w:tc>
      </w:tr>
      <w:tr w:rsidR="00B76221" w:rsidRPr="00B503EF" w14:paraId="4B92CB05" w14:textId="77777777" w:rsidTr="006D4A44">
        <w:tc>
          <w:tcPr>
            <w:tcW w:w="1057" w:type="dxa"/>
            <w:shd w:val="clear" w:color="auto" w:fill="000000" w:themeFill="text1"/>
          </w:tcPr>
          <w:p w14:paraId="4AC5494E" w14:textId="4EB7899E" w:rsidR="00B76221" w:rsidRPr="00B503EF" w:rsidRDefault="00B76221" w:rsidP="00B76221">
            <w:pPr>
              <w:pStyle w:val="BodyText"/>
              <w:rPr>
                <w:b/>
                <w:color w:val="FFFFFF" w:themeColor="background1"/>
                <w:sz w:val="20"/>
                <w:szCs w:val="20"/>
              </w:rPr>
            </w:pPr>
            <w:r w:rsidRPr="00B503EF">
              <w:rPr>
                <w:b/>
                <w:color w:val="FFFFFF" w:themeColor="background1"/>
                <w:sz w:val="20"/>
                <w:szCs w:val="20"/>
              </w:rPr>
              <w:t>10.3</w:t>
            </w:r>
          </w:p>
        </w:tc>
        <w:tc>
          <w:tcPr>
            <w:tcW w:w="5709" w:type="dxa"/>
            <w:shd w:val="clear" w:color="auto" w:fill="000000" w:themeFill="text1"/>
          </w:tcPr>
          <w:p w14:paraId="0D9A0D88" w14:textId="231CAE33" w:rsidR="00B76221" w:rsidRPr="00B503EF" w:rsidRDefault="00B76221" w:rsidP="00B76221">
            <w:pPr>
              <w:pStyle w:val="BodyText"/>
              <w:rPr>
                <w:b/>
                <w:color w:val="FFFFFF" w:themeColor="background1"/>
                <w:sz w:val="20"/>
                <w:szCs w:val="20"/>
              </w:rPr>
            </w:pPr>
            <w:r w:rsidRPr="00B503EF">
              <w:rPr>
                <w:b/>
                <w:color w:val="FFFFFF" w:themeColor="background1"/>
                <w:sz w:val="20"/>
                <w:szCs w:val="20"/>
              </w:rPr>
              <w:t>Opportunities for improvement</w:t>
            </w:r>
          </w:p>
        </w:tc>
        <w:tc>
          <w:tcPr>
            <w:tcW w:w="1756" w:type="dxa"/>
            <w:shd w:val="clear" w:color="auto" w:fill="000000" w:themeFill="text1"/>
          </w:tcPr>
          <w:p w14:paraId="6A05C5DD" w14:textId="77777777" w:rsidR="00B76221" w:rsidRPr="00B503EF" w:rsidRDefault="00B76221" w:rsidP="00B76221">
            <w:pPr>
              <w:pStyle w:val="BodyText"/>
              <w:rPr>
                <w:b/>
                <w:color w:val="FFFFFF" w:themeColor="background1"/>
                <w:sz w:val="20"/>
                <w:szCs w:val="20"/>
              </w:rPr>
            </w:pPr>
          </w:p>
        </w:tc>
        <w:tc>
          <w:tcPr>
            <w:tcW w:w="1757" w:type="dxa"/>
            <w:shd w:val="clear" w:color="auto" w:fill="000000" w:themeFill="text1"/>
          </w:tcPr>
          <w:p w14:paraId="7A84969C" w14:textId="77777777" w:rsidR="00B76221" w:rsidRPr="00B503EF" w:rsidRDefault="00B76221" w:rsidP="00B76221">
            <w:pPr>
              <w:pStyle w:val="BodyText"/>
              <w:rPr>
                <w:b/>
                <w:color w:val="FFFFFF" w:themeColor="background1"/>
                <w:sz w:val="20"/>
                <w:szCs w:val="20"/>
              </w:rPr>
            </w:pPr>
          </w:p>
        </w:tc>
      </w:tr>
      <w:tr w:rsidR="00B76221" w:rsidRPr="00B503EF" w14:paraId="60B907F5" w14:textId="77777777" w:rsidTr="006D4A44">
        <w:tc>
          <w:tcPr>
            <w:tcW w:w="1057" w:type="dxa"/>
          </w:tcPr>
          <w:p w14:paraId="0213F100" w14:textId="0F885F1C" w:rsidR="00B76221" w:rsidRPr="00B503EF" w:rsidRDefault="00011C79" w:rsidP="00B76221">
            <w:pPr>
              <w:pStyle w:val="BodyText"/>
              <w:rPr>
                <w:sz w:val="20"/>
                <w:szCs w:val="20"/>
              </w:rPr>
            </w:pPr>
            <w:r>
              <w:rPr>
                <w:sz w:val="20"/>
                <w:szCs w:val="20"/>
              </w:rPr>
              <w:t>10.3.1</w:t>
            </w:r>
          </w:p>
        </w:tc>
        <w:tc>
          <w:tcPr>
            <w:tcW w:w="5709" w:type="dxa"/>
          </w:tcPr>
          <w:p w14:paraId="52113B28" w14:textId="74B5079F" w:rsidR="00B76221" w:rsidRPr="00B503EF" w:rsidRDefault="00601721" w:rsidP="00601721">
            <w:pPr>
              <w:pStyle w:val="BodyText"/>
              <w:rPr>
                <w:sz w:val="20"/>
                <w:szCs w:val="20"/>
              </w:rPr>
            </w:pPr>
            <w:r>
              <w:rPr>
                <w:sz w:val="20"/>
                <w:szCs w:val="20"/>
              </w:rPr>
              <w:t>Are there procedures/</w:t>
            </w:r>
            <w:r w:rsidR="00086D4A">
              <w:rPr>
                <w:sz w:val="20"/>
                <w:szCs w:val="20"/>
              </w:rPr>
              <w:t>process</w:t>
            </w:r>
            <w:r>
              <w:rPr>
                <w:sz w:val="20"/>
                <w:szCs w:val="20"/>
              </w:rPr>
              <w:t>es to</w:t>
            </w:r>
            <w:r w:rsidR="00086D4A">
              <w:rPr>
                <w:sz w:val="20"/>
                <w:szCs w:val="20"/>
              </w:rPr>
              <w:t xml:space="preserve"> identify and manag</w:t>
            </w:r>
            <w:r>
              <w:rPr>
                <w:sz w:val="20"/>
                <w:szCs w:val="20"/>
              </w:rPr>
              <w:t>e</w:t>
            </w:r>
            <w:r w:rsidR="00086D4A">
              <w:rPr>
                <w:sz w:val="20"/>
                <w:szCs w:val="20"/>
              </w:rPr>
              <w:t xml:space="preserve"> opportunities for improvement? </w:t>
            </w:r>
          </w:p>
        </w:tc>
        <w:tc>
          <w:tcPr>
            <w:tcW w:w="1756" w:type="dxa"/>
          </w:tcPr>
          <w:p w14:paraId="7A17432C" w14:textId="77777777" w:rsidR="00B76221" w:rsidRPr="00B503EF" w:rsidRDefault="00B76221" w:rsidP="00B76221">
            <w:pPr>
              <w:pStyle w:val="BodyText"/>
              <w:rPr>
                <w:sz w:val="20"/>
                <w:szCs w:val="20"/>
              </w:rPr>
            </w:pPr>
          </w:p>
        </w:tc>
        <w:tc>
          <w:tcPr>
            <w:tcW w:w="1757" w:type="dxa"/>
          </w:tcPr>
          <w:p w14:paraId="6978F76D" w14:textId="77777777" w:rsidR="00B76221" w:rsidRPr="00B503EF" w:rsidRDefault="00B76221" w:rsidP="00B76221">
            <w:pPr>
              <w:pStyle w:val="BodyText"/>
              <w:rPr>
                <w:sz w:val="20"/>
                <w:szCs w:val="20"/>
              </w:rPr>
            </w:pPr>
          </w:p>
        </w:tc>
      </w:tr>
    </w:tbl>
    <w:p w14:paraId="7DB6204B" w14:textId="494DD454" w:rsidR="009D741C" w:rsidRDefault="009D741C">
      <w:pPr>
        <w:spacing w:after="200" w:line="276" w:lineRule="auto"/>
        <w:rPr>
          <w:b/>
          <w:i/>
          <w:caps/>
          <w:color w:val="407EC9"/>
          <w:sz w:val="28"/>
          <w:u w:val="single"/>
        </w:rPr>
      </w:pPr>
      <w:bookmarkStart w:id="151" w:name="_Ref59456718"/>
      <w:bookmarkStart w:id="152" w:name="_Ref59456728"/>
      <w:r>
        <w:br w:type="page"/>
      </w:r>
    </w:p>
    <w:p w14:paraId="2CE2586A" w14:textId="7635359D" w:rsidR="00E3722A" w:rsidRDefault="00E3722A" w:rsidP="00E3722A">
      <w:pPr>
        <w:pStyle w:val="Annex"/>
      </w:pPr>
      <w:bookmarkStart w:id="153" w:name="_Toc67659928"/>
      <w:r>
        <w:lastRenderedPageBreak/>
        <w:t xml:space="preserve">EXAMPLE </w:t>
      </w:r>
      <w:r w:rsidR="00790043">
        <w:t xml:space="preserve">- </w:t>
      </w:r>
      <w:r w:rsidR="006370F1">
        <w:t xml:space="preserve">APPROVAL OF MODEL COURSE </w:t>
      </w:r>
      <w:r>
        <w:t>COMPLIANCE MATRIX</w:t>
      </w:r>
      <w:bookmarkEnd w:id="151"/>
      <w:bookmarkEnd w:id="152"/>
      <w:bookmarkEnd w:id="153"/>
    </w:p>
    <w:p w14:paraId="037410FC" w14:textId="5752DC7B" w:rsidR="00B710BE" w:rsidRDefault="00B710BE" w:rsidP="00B710BE">
      <w:pPr>
        <w:pStyle w:val="BodyText"/>
      </w:pPr>
      <w:r>
        <w:t xml:space="preserve">A separate compliance matrix will need to be developed for each IALA model course.  The </w:t>
      </w:r>
      <w:r w:rsidR="00BE64AA">
        <w:t>training organization</w:t>
      </w:r>
      <w:r>
        <w:t xml:space="preserve"> should complete the compliance matrix for each course they intend to deliver. </w:t>
      </w:r>
    </w:p>
    <w:p w14:paraId="20E1509F" w14:textId="3705B577" w:rsidR="00FA5BF1" w:rsidRDefault="00FA5BF1" w:rsidP="00B710BE">
      <w:pPr>
        <w:pStyle w:val="BodyText"/>
      </w:pPr>
      <w:r>
        <w:t xml:space="preserve">To assist the auditor during the audit process, any cross references to documents and other general comments should be included by the auditee on their application as required. </w:t>
      </w:r>
    </w:p>
    <w:p w14:paraId="02ABD9EC" w14:textId="7C9D983C" w:rsidR="00063E62" w:rsidRPr="00063E62" w:rsidRDefault="00063E62" w:rsidP="00063E62">
      <w:pPr>
        <w:pStyle w:val="BodyText"/>
        <w:rPr>
          <w:b/>
        </w:rPr>
      </w:pPr>
      <w:r w:rsidRPr="00063E62">
        <w:rPr>
          <w:b/>
        </w:rPr>
        <w:t>Audit details</w:t>
      </w:r>
    </w:p>
    <w:tbl>
      <w:tblPr>
        <w:tblStyle w:val="TableGrid"/>
        <w:tblW w:w="10201" w:type="dxa"/>
        <w:tblLook w:val="04A0" w:firstRow="1" w:lastRow="0" w:firstColumn="1" w:lastColumn="0" w:noHBand="0" w:noVBand="1"/>
      </w:tblPr>
      <w:tblGrid>
        <w:gridCol w:w="2405"/>
        <w:gridCol w:w="1842"/>
        <w:gridCol w:w="1843"/>
        <w:gridCol w:w="1843"/>
        <w:gridCol w:w="2268"/>
      </w:tblGrid>
      <w:tr w:rsidR="00E4190F" w:rsidRPr="004A5501" w14:paraId="7A12FA72" w14:textId="77777777" w:rsidTr="00E4190F">
        <w:tc>
          <w:tcPr>
            <w:tcW w:w="2405" w:type="dxa"/>
          </w:tcPr>
          <w:p w14:paraId="4AF370B2" w14:textId="2FE9DA6A" w:rsidR="00E4190F" w:rsidRPr="004A5501" w:rsidRDefault="00924827" w:rsidP="00177292">
            <w:pPr>
              <w:pStyle w:val="BodyText"/>
              <w:rPr>
                <w:sz w:val="20"/>
              </w:rPr>
            </w:pPr>
            <w:r>
              <w:rPr>
                <w:sz w:val="20"/>
              </w:rPr>
              <w:t>O</w:t>
            </w:r>
            <w:r w:rsidR="00BE64AA">
              <w:rPr>
                <w:sz w:val="20"/>
              </w:rPr>
              <w:t>rganization</w:t>
            </w:r>
            <w:r w:rsidR="00E4190F" w:rsidRPr="004A5501">
              <w:rPr>
                <w:sz w:val="20"/>
              </w:rPr>
              <w:t xml:space="preserve"> Name</w:t>
            </w:r>
          </w:p>
        </w:tc>
        <w:tc>
          <w:tcPr>
            <w:tcW w:w="7796" w:type="dxa"/>
            <w:gridSpan w:val="4"/>
          </w:tcPr>
          <w:p w14:paraId="78373C58" w14:textId="77777777" w:rsidR="00E4190F" w:rsidRPr="004A5501" w:rsidRDefault="00E4190F" w:rsidP="00177292">
            <w:pPr>
              <w:pStyle w:val="BodyText"/>
              <w:rPr>
                <w:sz w:val="20"/>
              </w:rPr>
            </w:pPr>
          </w:p>
        </w:tc>
      </w:tr>
      <w:tr w:rsidR="00E4190F" w:rsidRPr="004A5501" w14:paraId="29FA33AB" w14:textId="77777777" w:rsidTr="00E4190F">
        <w:tc>
          <w:tcPr>
            <w:tcW w:w="2405" w:type="dxa"/>
          </w:tcPr>
          <w:p w14:paraId="451ED8A1" w14:textId="1AF03ABB" w:rsidR="00E4190F" w:rsidRPr="004A5501" w:rsidRDefault="00924827" w:rsidP="00177292">
            <w:pPr>
              <w:pStyle w:val="BodyText"/>
              <w:rPr>
                <w:sz w:val="20"/>
              </w:rPr>
            </w:pPr>
            <w:r>
              <w:rPr>
                <w:sz w:val="20"/>
              </w:rPr>
              <w:t>O</w:t>
            </w:r>
            <w:r w:rsidR="00BE64AA">
              <w:rPr>
                <w:sz w:val="20"/>
              </w:rPr>
              <w:t>rganization</w:t>
            </w:r>
            <w:r w:rsidR="00E4190F" w:rsidRPr="004A5501">
              <w:rPr>
                <w:sz w:val="20"/>
              </w:rPr>
              <w:t xml:space="preserve"> Contact</w:t>
            </w:r>
          </w:p>
        </w:tc>
        <w:tc>
          <w:tcPr>
            <w:tcW w:w="7796" w:type="dxa"/>
            <w:gridSpan w:val="4"/>
          </w:tcPr>
          <w:p w14:paraId="4B698403" w14:textId="77777777" w:rsidR="00E4190F" w:rsidRPr="004A5501" w:rsidRDefault="00E4190F" w:rsidP="00177292">
            <w:pPr>
              <w:pStyle w:val="BodyText"/>
              <w:rPr>
                <w:sz w:val="20"/>
              </w:rPr>
            </w:pPr>
          </w:p>
        </w:tc>
      </w:tr>
      <w:tr w:rsidR="00E4190F" w:rsidRPr="004A5501" w14:paraId="0F30FC5D" w14:textId="77777777" w:rsidTr="00E4190F">
        <w:tc>
          <w:tcPr>
            <w:tcW w:w="2405" w:type="dxa"/>
          </w:tcPr>
          <w:p w14:paraId="7E9CF305" w14:textId="5F04D7E4" w:rsidR="00E4190F" w:rsidRPr="004A5501" w:rsidRDefault="00E4190F" w:rsidP="00177292">
            <w:pPr>
              <w:pStyle w:val="BodyText"/>
              <w:rPr>
                <w:sz w:val="20"/>
              </w:rPr>
            </w:pPr>
            <w:r w:rsidRPr="004A5501">
              <w:rPr>
                <w:sz w:val="20"/>
              </w:rPr>
              <w:t>Phone/Mobile</w:t>
            </w:r>
          </w:p>
        </w:tc>
        <w:tc>
          <w:tcPr>
            <w:tcW w:w="7796" w:type="dxa"/>
            <w:gridSpan w:val="4"/>
          </w:tcPr>
          <w:p w14:paraId="66240717" w14:textId="77777777" w:rsidR="00E4190F" w:rsidRPr="004A5501" w:rsidRDefault="00E4190F" w:rsidP="00177292">
            <w:pPr>
              <w:pStyle w:val="BodyText"/>
              <w:rPr>
                <w:sz w:val="20"/>
              </w:rPr>
            </w:pPr>
          </w:p>
        </w:tc>
      </w:tr>
      <w:tr w:rsidR="00E4190F" w:rsidRPr="004A5501" w14:paraId="6451E426" w14:textId="77777777" w:rsidTr="00E4190F">
        <w:tc>
          <w:tcPr>
            <w:tcW w:w="2405" w:type="dxa"/>
          </w:tcPr>
          <w:p w14:paraId="654E2AB0" w14:textId="7249C1A9" w:rsidR="00E4190F" w:rsidRPr="004A5501" w:rsidRDefault="00E4190F" w:rsidP="00177292">
            <w:pPr>
              <w:pStyle w:val="BodyText"/>
              <w:rPr>
                <w:sz w:val="20"/>
              </w:rPr>
            </w:pPr>
            <w:r w:rsidRPr="004A5501">
              <w:rPr>
                <w:sz w:val="20"/>
              </w:rPr>
              <w:t>Email</w:t>
            </w:r>
          </w:p>
        </w:tc>
        <w:tc>
          <w:tcPr>
            <w:tcW w:w="7796" w:type="dxa"/>
            <w:gridSpan w:val="4"/>
          </w:tcPr>
          <w:p w14:paraId="02C896E8" w14:textId="77777777" w:rsidR="00E4190F" w:rsidRPr="004A5501" w:rsidRDefault="00E4190F" w:rsidP="00177292">
            <w:pPr>
              <w:pStyle w:val="BodyText"/>
              <w:rPr>
                <w:sz w:val="20"/>
              </w:rPr>
            </w:pPr>
          </w:p>
        </w:tc>
      </w:tr>
      <w:tr w:rsidR="00E4190F" w:rsidRPr="004A5501" w14:paraId="77117108" w14:textId="77777777" w:rsidTr="00E4190F">
        <w:tc>
          <w:tcPr>
            <w:tcW w:w="2405" w:type="dxa"/>
          </w:tcPr>
          <w:p w14:paraId="34AA638B" w14:textId="40824892" w:rsidR="00E4190F" w:rsidRPr="004A5501" w:rsidRDefault="00E4190F" w:rsidP="00177292">
            <w:pPr>
              <w:pStyle w:val="BodyText"/>
              <w:rPr>
                <w:sz w:val="20"/>
              </w:rPr>
            </w:pPr>
            <w:r w:rsidRPr="004A5501">
              <w:rPr>
                <w:sz w:val="20"/>
              </w:rPr>
              <w:t>Type of Audit</w:t>
            </w:r>
          </w:p>
        </w:tc>
        <w:tc>
          <w:tcPr>
            <w:tcW w:w="1842" w:type="dxa"/>
          </w:tcPr>
          <w:p w14:paraId="08FECB9A" w14:textId="09778FBF" w:rsidR="00E4190F" w:rsidRPr="004A5501" w:rsidRDefault="00E4190F" w:rsidP="00177292">
            <w:pPr>
              <w:pStyle w:val="BodyText"/>
              <w:rPr>
                <w:sz w:val="20"/>
              </w:rPr>
            </w:pPr>
            <w:r w:rsidRPr="004A5501">
              <w:rPr>
                <w:sz w:val="20"/>
              </w:rPr>
              <w:sym w:font="Symbol" w:char="F0F0"/>
            </w:r>
            <w:r w:rsidRPr="004A5501">
              <w:rPr>
                <w:sz w:val="20"/>
              </w:rPr>
              <w:t xml:space="preserve">  Initial</w:t>
            </w:r>
          </w:p>
        </w:tc>
        <w:tc>
          <w:tcPr>
            <w:tcW w:w="1843" w:type="dxa"/>
          </w:tcPr>
          <w:p w14:paraId="31D588D2" w14:textId="46BB9D15" w:rsidR="00E4190F" w:rsidRPr="004A5501" w:rsidRDefault="00E4190F" w:rsidP="00177292">
            <w:pPr>
              <w:pStyle w:val="BodyText"/>
              <w:rPr>
                <w:sz w:val="20"/>
              </w:rPr>
            </w:pPr>
            <w:r w:rsidRPr="004A5501">
              <w:rPr>
                <w:sz w:val="20"/>
              </w:rPr>
              <w:sym w:font="Symbol" w:char="F0F0"/>
            </w:r>
            <w:r w:rsidRPr="004A5501">
              <w:rPr>
                <w:sz w:val="20"/>
              </w:rPr>
              <w:t xml:space="preserve">  Interim</w:t>
            </w:r>
          </w:p>
        </w:tc>
        <w:tc>
          <w:tcPr>
            <w:tcW w:w="1843" w:type="dxa"/>
          </w:tcPr>
          <w:p w14:paraId="67EEAAC4" w14:textId="1C6135A1" w:rsidR="00E4190F" w:rsidRPr="004A5501" w:rsidRDefault="00E4190F" w:rsidP="00177292">
            <w:pPr>
              <w:pStyle w:val="BodyText"/>
              <w:rPr>
                <w:sz w:val="20"/>
              </w:rPr>
            </w:pPr>
            <w:r w:rsidRPr="004A5501">
              <w:rPr>
                <w:sz w:val="20"/>
              </w:rPr>
              <w:sym w:font="Symbol" w:char="F0F0"/>
            </w:r>
            <w:r w:rsidRPr="004A5501">
              <w:rPr>
                <w:sz w:val="20"/>
              </w:rPr>
              <w:t xml:space="preserve">  Renewal</w:t>
            </w:r>
          </w:p>
        </w:tc>
        <w:tc>
          <w:tcPr>
            <w:tcW w:w="2268" w:type="dxa"/>
          </w:tcPr>
          <w:p w14:paraId="07B99EE5" w14:textId="64345224" w:rsidR="00E4190F" w:rsidRPr="004A5501" w:rsidRDefault="00E4190F" w:rsidP="00177292">
            <w:pPr>
              <w:pStyle w:val="BodyText"/>
              <w:rPr>
                <w:sz w:val="20"/>
              </w:rPr>
            </w:pPr>
            <w:r w:rsidRPr="004A5501">
              <w:rPr>
                <w:sz w:val="20"/>
              </w:rPr>
              <w:sym w:font="Symbol" w:char="F0F0"/>
            </w:r>
            <w:r w:rsidRPr="004A5501">
              <w:rPr>
                <w:sz w:val="20"/>
              </w:rPr>
              <w:t xml:space="preserve">  Follow-up</w:t>
            </w:r>
          </w:p>
        </w:tc>
      </w:tr>
      <w:tr w:rsidR="00E4190F" w:rsidRPr="004A5501" w14:paraId="13E39D3A" w14:textId="77777777" w:rsidTr="00E4190F">
        <w:tc>
          <w:tcPr>
            <w:tcW w:w="2405" w:type="dxa"/>
          </w:tcPr>
          <w:p w14:paraId="40EF6A0F" w14:textId="4AC4E36E" w:rsidR="00E4190F" w:rsidRPr="004A5501" w:rsidRDefault="00E4190F" w:rsidP="00177292">
            <w:pPr>
              <w:pStyle w:val="BodyText"/>
              <w:rPr>
                <w:sz w:val="20"/>
              </w:rPr>
            </w:pPr>
            <w:r w:rsidRPr="004A5501">
              <w:rPr>
                <w:sz w:val="20"/>
              </w:rPr>
              <w:t>Model Course</w:t>
            </w:r>
          </w:p>
        </w:tc>
        <w:tc>
          <w:tcPr>
            <w:tcW w:w="1842" w:type="dxa"/>
          </w:tcPr>
          <w:p w14:paraId="3BC49A04" w14:textId="66C5A710" w:rsidR="00E4190F" w:rsidRPr="004A5501" w:rsidRDefault="00E4190F" w:rsidP="00177292">
            <w:pPr>
              <w:pStyle w:val="BodyText"/>
              <w:rPr>
                <w:sz w:val="20"/>
              </w:rPr>
            </w:pPr>
            <w:r w:rsidRPr="004A5501">
              <w:rPr>
                <w:sz w:val="20"/>
              </w:rPr>
              <w:sym w:font="Symbol" w:char="F0F0"/>
            </w:r>
            <w:r w:rsidRPr="004A5501">
              <w:rPr>
                <w:sz w:val="20"/>
              </w:rPr>
              <w:t xml:space="preserve">  V-103/1 </w:t>
            </w:r>
          </w:p>
        </w:tc>
        <w:tc>
          <w:tcPr>
            <w:tcW w:w="1843" w:type="dxa"/>
          </w:tcPr>
          <w:p w14:paraId="005559C2" w14:textId="612687DC" w:rsidR="00E4190F" w:rsidRPr="004A5501" w:rsidRDefault="00E4190F" w:rsidP="00177292">
            <w:pPr>
              <w:pStyle w:val="BodyText"/>
              <w:rPr>
                <w:sz w:val="20"/>
              </w:rPr>
            </w:pPr>
            <w:r w:rsidRPr="004A5501">
              <w:rPr>
                <w:sz w:val="20"/>
              </w:rPr>
              <w:sym w:font="Symbol" w:char="F0F0"/>
            </w:r>
            <w:r w:rsidRPr="004A5501">
              <w:rPr>
                <w:sz w:val="20"/>
              </w:rPr>
              <w:t xml:space="preserve">  V-103/2</w:t>
            </w:r>
          </w:p>
        </w:tc>
        <w:tc>
          <w:tcPr>
            <w:tcW w:w="1843" w:type="dxa"/>
          </w:tcPr>
          <w:p w14:paraId="656113D5" w14:textId="6318340F" w:rsidR="00E4190F" w:rsidRPr="004A5501" w:rsidRDefault="00E4190F" w:rsidP="00177292">
            <w:pPr>
              <w:pStyle w:val="BodyText"/>
              <w:rPr>
                <w:sz w:val="20"/>
              </w:rPr>
            </w:pPr>
            <w:r w:rsidRPr="004A5501">
              <w:rPr>
                <w:sz w:val="20"/>
              </w:rPr>
              <w:sym w:font="Symbol" w:char="F0F0"/>
            </w:r>
            <w:r w:rsidRPr="004A5501">
              <w:rPr>
                <w:sz w:val="20"/>
              </w:rPr>
              <w:t xml:space="preserve">  V-103/4</w:t>
            </w:r>
          </w:p>
        </w:tc>
        <w:tc>
          <w:tcPr>
            <w:tcW w:w="2268" w:type="dxa"/>
          </w:tcPr>
          <w:p w14:paraId="5842C099" w14:textId="30B0B001" w:rsidR="00E4190F" w:rsidRPr="004A5501" w:rsidRDefault="00E4190F" w:rsidP="00177292">
            <w:pPr>
              <w:pStyle w:val="BodyText"/>
              <w:rPr>
                <w:sz w:val="20"/>
              </w:rPr>
            </w:pPr>
            <w:r w:rsidRPr="004A5501">
              <w:rPr>
                <w:sz w:val="20"/>
              </w:rPr>
              <w:sym w:font="Symbol" w:char="F0F0"/>
            </w:r>
            <w:r w:rsidRPr="004A5501">
              <w:rPr>
                <w:sz w:val="20"/>
              </w:rPr>
              <w:t xml:space="preserve">  Recurrent V-103/5</w:t>
            </w:r>
          </w:p>
        </w:tc>
      </w:tr>
    </w:tbl>
    <w:p w14:paraId="219206AC" w14:textId="1D74F8AE" w:rsidR="004A5501" w:rsidRDefault="004A5501" w:rsidP="00063E62">
      <w:pPr>
        <w:pStyle w:val="BodyText"/>
        <w:rPr>
          <w:b/>
        </w:rPr>
      </w:pPr>
    </w:p>
    <w:p w14:paraId="5BC3DCF0" w14:textId="5402C2B9" w:rsidR="00063E62" w:rsidRDefault="00244F29" w:rsidP="00063E62">
      <w:pPr>
        <w:pStyle w:val="BodyText"/>
        <w:rPr>
          <w:b/>
        </w:rPr>
      </w:pPr>
      <w:r>
        <w:rPr>
          <w:b/>
        </w:rPr>
        <w:t xml:space="preserve">PART 1 </w:t>
      </w:r>
      <w:r w:rsidR="00E43BD6">
        <w:rPr>
          <w:b/>
        </w:rPr>
        <w:t>–</w:t>
      </w:r>
      <w:r>
        <w:rPr>
          <w:b/>
        </w:rPr>
        <w:t xml:space="preserve"> </w:t>
      </w:r>
      <w:r w:rsidR="00E43BD6">
        <w:rPr>
          <w:b/>
        </w:rPr>
        <w:t>Operational Elements</w:t>
      </w:r>
    </w:p>
    <w:p w14:paraId="14F27789" w14:textId="55DAFD5A" w:rsidR="00B710BE" w:rsidRPr="00B710BE" w:rsidRDefault="00B710BE" w:rsidP="00063E62">
      <w:pPr>
        <w:pStyle w:val="BodyText"/>
      </w:pPr>
      <w:r w:rsidRPr="00B710BE">
        <w:t xml:space="preserve">This </w:t>
      </w:r>
      <w:r w:rsidR="0011251C">
        <w:t>part</w:t>
      </w:r>
      <w:r w:rsidR="0011251C" w:rsidRPr="00B710BE">
        <w:t xml:space="preserve"> </w:t>
      </w:r>
      <w:r w:rsidR="00E43BD6">
        <w:t xml:space="preserve">relates to </w:t>
      </w:r>
      <w:r w:rsidR="00E43BD6" w:rsidRPr="00B710BE">
        <w:t>section 4 of this Guideline</w:t>
      </w:r>
      <w:r w:rsidR="00E43BD6">
        <w:t xml:space="preserve"> which outlines the </w:t>
      </w:r>
      <w:r w:rsidR="00E43BD6" w:rsidRPr="00E43BD6">
        <w:t>operational elements associated with the implementation, delivery and assessment of a model course</w:t>
      </w:r>
      <w:r w:rsidR="00E43BD6">
        <w:t xml:space="preserve">. </w:t>
      </w:r>
    </w:p>
    <w:tbl>
      <w:tblPr>
        <w:tblStyle w:val="TableGrid"/>
        <w:tblW w:w="10279" w:type="dxa"/>
        <w:tblLook w:val="04A0" w:firstRow="1" w:lastRow="0" w:firstColumn="1" w:lastColumn="0" w:noHBand="0" w:noVBand="1"/>
      </w:tblPr>
      <w:tblGrid>
        <w:gridCol w:w="1179"/>
        <w:gridCol w:w="5618"/>
        <w:gridCol w:w="1741"/>
        <w:gridCol w:w="1741"/>
      </w:tblGrid>
      <w:tr w:rsidR="00177292" w:rsidRPr="00177292" w14:paraId="0DB9A531" w14:textId="77777777" w:rsidTr="00790043">
        <w:trPr>
          <w:tblHeader/>
        </w:trPr>
        <w:tc>
          <w:tcPr>
            <w:tcW w:w="1179" w:type="dxa"/>
            <w:vMerge w:val="restart"/>
            <w:shd w:val="clear" w:color="auto" w:fill="C6EDFF" w:themeFill="accent2" w:themeFillTint="33"/>
          </w:tcPr>
          <w:p w14:paraId="765E8A1C" w14:textId="11D4A79D" w:rsidR="00EE1CCC" w:rsidRPr="00EE1CCC" w:rsidRDefault="00EE1CCC" w:rsidP="00EE1CCC">
            <w:pPr>
              <w:pStyle w:val="BodyText"/>
              <w:spacing w:after="0" w:line="240" w:lineRule="auto"/>
              <w:jc w:val="center"/>
              <w:rPr>
                <w:b/>
                <w:sz w:val="20"/>
              </w:rPr>
            </w:pPr>
            <w:r>
              <w:rPr>
                <w:b/>
                <w:sz w:val="20"/>
              </w:rPr>
              <w:t>Section</w:t>
            </w:r>
          </w:p>
          <w:p w14:paraId="23E53A87" w14:textId="77777777" w:rsidR="00EE1CCC" w:rsidRPr="00EE1CCC" w:rsidRDefault="00EE1CCC" w:rsidP="00EE1CCC">
            <w:pPr>
              <w:pStyle w:val="BodyText"/>
              <w:spacing w:after="0" w:line="240" w:lineRule="auto"/>
              <w:jc w:val="center"/>
              <w:rPr>
                <w:b/>
                <w:sz w:val="20"/>
              </w:rPr>
            </w:pPr>
            <w:r w:rsidRPr="00EE1CCC">
              <w:rPr>
                <w:b/>
                <w:sz w:val="20"/>
              </w:rPr>
              <w:t>Reference</w:t>
            </w:r>
          </w:p>
          <w:p w14:paraId="3980236E" w14:textId="2C030551" w:rsidR="00D42B36" w:rsidRPr="00177292" w:rsidRDefault="00EE1CCC" w:rsidP="00EE1CCC">
            <w:pPr>
              <w:pStyle w:val="BodyText"/>
              <w:spacing w:after="0" w:line="240" w:lineRule="auto"/>
              <w:jc w:val="center"/>
              <w:rPr>
                <w:b/>
                <w:sz w:val="20"/>
              </w:rPr>
            </w:pPr>
            <w:r w:rsidRPr="00EE1CCC">
              <w:rPr>
                <w:b/>
                <w:sz w:val="20"/>
              </w:rPr>
              <w:t>No.</w:t>
            </w:r>
          </w:p>
        </w:tc>
        <w:tc>
          <w:tcPr>
            <w:tcW w:w="5618" w:type="dxa"/>
            <w:vMerge w:val="restart"/>
            <w:shd w:val="clear" w:color="auto" w:fill="C6EDFF" w:themeFill="accent2" w:themeFillTint="33"/>
          </w:tcPr>
          <w:p w14:paraId="03DC0191" w14:textId="6DBBB5CB" w:rsidR="00177292" w:rsidRPr="00177292" w:rsidRDefault="00177292" w:rsidP="00177292">
            <w:pPr>
              <w:pStyle w:val="BodyText"/>
              <w:jc w:val="center"/>
              <w:rPr>
                <w:b/>
                <w:sz w:val="20"/>
              </w:rPr>
            </w:pPr>
            <w:r w:rsidRPr="00177292">
              <w:rPr>
                <w:b/>
                <w:sz w:val="20"/>
              </w:rPr>
              <w:t>Elements</w:t>
            </w:r>
          </w:p>
        </w:tc>
        <w:tc>
          <w:tcPr>
            <w:tcW w:w="3482" w:type="dxa"/>
            <w:gridSpan w:val="2"/>
            <w:shd w:val="clear" w:color="auto" w:fill="C6EDFF" w:themeFill="accent2" w:themeFillTint="33"/>
          </w:tcPr>
          <w:p w14:paraId="43BEE73B" w14:textId="1462A2B1" w:rsidR="00177292" w:rsidRPr="00177292" w:rsidRDefault="00177292" w:rsidP="00177292">
            <w:pPr>
              <w:pStyle w:val="BodyText"/>
              <w:jc w:val="center"/>
              <w:rPr>
                <w:b/>
                <w:sz w:val="20"/>
              </w:rPr>
            </w:pPr>
            <w:r w:rsidRPr="00177292">
              <w:rPr>
                <w:b/>
                <w:sz w:val="20"/>
              </w:rPr>
              <w:t>Auditee</w:t>
            </w:r>
          </w:p>
        </w:tc>
      </w:tr>
      <w:tr w:rsidR="00177292" w:rsidRPr="00177292" w14:paraId="061223AE" w14:textId="77777777" w:rsidTr="00790043">
        <w:trPr>
          <w:tblHeader/>
        </w:trPr>
        <w:tc>
          <w:tcPr>
            <w:tcW w:w="1179" w:type="dxa"/>
            <w:vMerge/>
            <w:shd w:val="clear" w:color="auto" w:fill="C6EDFF" w:themeFill="accent2" w:themeFillTint="33"/>
          </w:tcPr>
          <w:p w14:paraId="26030BB7" w14:textId="77777777" w:rsidR="00177292" w:rsidRPr="00177292" w:rsidRDefault="00177292" w:rsidP="00177292">
            <w:pPr>
              <w:pStyle w:val="BodyText"/>
              <w:jc w:val="center"/>
              <w:rPr>
                <w:b/>
                <w:sz w:val="20"/>
              </w:rPr>
            </w:pPr>
          </w:p>
        </w:tc>
        <w:tc>
          <w:tcPr>
            <w:tcW w:w="5618" w:type="dxa"/>
            <w:vMerge/>
            <w:shd w:val="clear" w:color="auto" w:fill="C6EDFF" w:themeFill="accent2" w:themeFillTint="33"/>
          </w:tcPr>
          <w:p w14:paraId="5DE526D2" w14:textId="77777777" w:rsidR="00177292" w:rsidRPr="00177292" w:rsidRDefault="00177292" w:rsidP="00177292">
            <w:pPr>
              <w:pStyle w:val="BodyText"/>
              <w:jc w:val="center"/>
              <w:rPr>
                <w:b/>
                <w:sz w:val="20"/>
              </w:rPr>
            </w:pPr>
          </w:p>
        </w:tc>
        <w:tc>
          <w:tcPr>
            <w:tcW w:w="1741" w:type="dxa"/>
            <w:shd w:val="clear" w:color="auto" w:fill="C6EDFF" w:themeFill="accent2" w:themeFillTint="33"/>
          </w:tcPr>
          <w:p w14:paraId="3B0F4119" w14:textId="6347BF27" w:rsidR="00177292" w:rsidRPr="00177292" w:rsidRDefault="00177292" w:rsidP="00177292">
            <w:pPr>
              <w:pStyle w:val="BodyText"/>
              <w:jc w:val="center"/>
              <w:rPr>
                <w:b/>
                <w:sz w:val="20"/>
              </w:rPr>
            </w:pPr>
            <w:r w:rsidRPr="00177292">
              <w:rPr>
                <w:b/>
                <w:sz w:val="20"/>
              </w:rPr>
              <w:t>References</w:t>
            </w:r>
          </w:p>
        </w:tc>
        <w:tc>
          <w:tcPr>
            <w:tcW w:w="1741" w:type="dxa"/>
            <w:shd w:val="clear" w:color="auto" w:fill="C6EDFF" w:themeFill="accent2" w:themeFillTint="33"/>
          </w:tcPr>
          <w:p w14:paraId="53412AC2" w14:textId="7C3F637A" w:rsidR="00177292" w:rsidRPr="00177292" w:rsidRDefault="00177292" w:rsidP="00177292">
            <w:pPr>
              <w:pStyle w:val="BodyText"/>
              <w:jc w:val="center"/>
              <w:rPr>
                <w:b/>
                <w:sz w:val="20"/>
              </w:rPr>
            </w:pPr>
            <w:r w:rsidRPr="00177292">
              <w:rPr>
                <w:b/>
                <w:sz w:val="20"/>
              </w:rPr>
              <w:t>Comments</w:t>
            </w:r>
          </w:p>
        </w:tc>
      </w:tr>
      <w:tr w:rsidR="00B921A6" w:rsidRPr="00B921A6" w14:paraId="082819C0" w14:textId="77777777" w:rsidTr="00790043">
        <w:tc>
          <w:tcPr>
            <w:tcW w:w="1179" w:type="dxa"/>
            <w:shd w:val="clear" w:color="auto" w:fill="000000" w:themeFill="text1"/>
          </w:tcPr>
          <w:p w14:paraId="7E95BD79" w14:textId="73E0E7D2" w:rsidR="00177292" w:rsidRPr="00B921A6" w:rsidRDefault="00B921A6" w:rsidP="00E43BD6">
            <w:pPr>
              <w:pStyle w:val="BodyText"/>
              <w:rPr>
                <w:b/>
                <w:color w:val="FFFFFF" w:themeColor="background1"/>
                <w:sz w:val="20"/>
              </w:rPr>
            </w:pPr>
            <w:r w:rsidRPr="00B921A6">
              <w:rPr>
                <w:b/>
                <w:color w:val="FFFFFF" w:themeColor="background1"/>
                <w:sz w:val="20"/>
              </w:rPr>
              <w:t>4.</w:t>
            </w:r>
            <w:r w:rsidR="00E43BD6">
              <w:rPr>
                <w:b/>
                <w:color w:val="FFFFFF" w:themeColor="background1"/>
                <w:sz w:val="20"/>
              </w:rPr>
              <w:t>1</w:t>
            </w:r>
          </w:p>
        </w:tc>
        <w:tc>
          <w:tcPr>
            <w:tcW w:w="5618" w:type="dxa"/>
            <w:shd w:val="clear" w:color="auto" w:fill="000000" w:themeFill="text1"/>
          </w:tcPr>
          <w:p w14:paraId="5192D4F9" w14:textId="292B0630" w:rsidR="00177292" w:rsidRPr="00B921A6" w:rsidRDefault="00B921A6" w:rsidP="00177292">
            <w:pPr>
              <w:pStyle w:val="BodyText"/>
              <w:rPr>
                <w:b/>
                <w:color w:val="FFFFFF" w:themeColor="background1"/>
                <w:sz w:val="20"/>
              </w:rPr>
            </w:pPr>
            <w:r w:rsidRPr="00B921A6">
              <w:rPr>
                <w:b/>
                <w:color w:val="FFFFFF" w:themeColor="background1"/>
                <w:sz w:val="20"/>
              </w:rPr>
              <w:t>ENTRY STANDARDS</w:t>
            </w:r>
          </w:p>
        </w:tc>
        <w:tc>
          <w:tcPr>
            <w:tcW w:w="1741" w:type="dxa"/>
            <w:shd w:val="clear" w:color="auto" w:fill="000000" w:themeFill="text1"/>
          </w:tcPr>
          <w:p w14:paraId="090144C7" w14:textId="77777777" w:rsidR="00177292" w:rsidRPr="00B921A6" w:rsidRDefault="00177292" w:rsidP="00177292">
            <w:pPr>
              <w:pStyle w:val="BodyText"/>
              <w:rPr>
                <w:b/>
                <w:color w:val="FFFFFF" w:themeColor="background1"/>
                <w:sz w:val="20"/>
              </w:rPr>
            </w:pPr>
          </w:p>
        </w:tc>
        <w:tc>
          <w:tcPr>
            <w:tcW w:w="1741" w:type="dxa"/>
            <w:shd w:val="clear" w:color="auto" w:fill="000000" w:themeFill="text1"/>
          </w:tcPr>
          <w:p w14:paraId="10B8447D" w14:textId="77777777" w:rsidR="00177292" w:rsidRPr="00B921A6" w:rsidRDefault="00177292" w:rsidP="00177292">
            <w:pPr>
              <w:pStyle w:val="BodyText"/>
              <w:rPr>
                <w:b/>
                <w:color w:val="FFFFFF" w:themeColor="background1"/>
                <w:sz w:val="20"/>
              </w:rPr>
            </w:pPr>
          </w:p>
        </w:tc>
      </w:tr>
      <w:tr w:rsidR="00177292" w:rsidRPr="00177292" w14:paraId="1E9F6634" w14:textId="77777777" w:rsidTr="00790043">
        <w:tc>
          <w:tcPr>
            <w:tcW w:w="1179" w:type="dxa"/>
          </w:tcPr>
          <w:p w14:paraId="0A456FB4" w14:textId="18232AC9" w:rsidR="00177292" w:rsidRPr="00177292" w:rsidRDefault="00B921A6" w:rsidP="00E43BD6">
            <w:pPr>
              <w:pStyle w:val="BodyText"/>
              <w:rPr>
                <w:sz w:val="20"/>
              </w:rPr>
            </w:pPr>
            <w:r>
              <w:rPr>
                <w:sz w:val="20"/>
              </w:rPr>
              <w:t>4.</w:t>
            </w:r>
            <w:r w:rsidR="00E43BD6">
              <w:rPr>
                <w:sz w:val="20"/>
              </w:rPr>
              <w:t>1</w:t>
            </w:r>
            <w:r>
              <w:rPr>
                <w:sz w:val="20"/>
              </w:rPr>
              <w:t>.1</w:t>
            </w:r>
          </w:p>
        </w:tc>
        <w:tc>
          <w:tcPr>
            <w:tcW w:w="5618" w:type="dxa"/>
          </w:tcPr>
          <w:p w14:paraId="24DAF827" w14:textId="3A0ADB61" w:rsidR="00177292" w:rsidRPr="00177292" w:rsidRDefault="00B921A6" w:rsidP="00A1616E">
            <w:pPr>
              <w:pStyle w:val="BodyText"/>
              <w:rPr>
                <w:sz w:val="20"/>
              </w:rPr>
            </w:pPr>
            <w:r>
              <w:rPr>
                <w:sz w:val="20"/>
              </w:rPr>
              <w:t xml:space="preserve">Have the student’s </w:t>
            </w:r>
            <w:r w:rsidR="004C3A82">
              <w:rPr>
                <w:sz w:val="20"/>
              </w:rPr>
              <w:t>pre-requisite</w:t>
            </w:r>
            <w:r>
              <w:rPr>
                <w:sz w:val="20"/>
              </w:rPr>
              <w:t xml:space="preserve"> requirements been </w:t>
            </w:r>
            <w:r w:rsidR="00A1616E">
              <w:rPr>
                <w:sz w:val="20"/>
              </w:rPr>
              <w:t>defined and communicated</w:t>
            </w:r>
            <w:r>
              <w:rPr>
                <w:sz w:val="20"/>
              </w:rPr>
              <w:t>?</w:t>
            </w:r>
          </w:p>
        </w:tc>
        <w:tc>
          <w:tcPr>
            <w:tcW w:w="1741" w:type="dxa"/>
          </w:tcPr>
          <w:p w14:paraId="7F6EA6A3" w14:textId="77777777" w:rsidR="00177292" w:rsidRPr="00177292" w:rsidRDefault="00177292" w:rsidP="00177292">
            <w:pPr>
              <w:pStyle w:val="BodyText"/>
              <w:rPr>
                <w:sz w:val="20"/>
              </w:rPr>
            </w:pPr>
          </w:p>
        </w:tc>
        <w:tc>
          <w:tcPr>
            <w:tcW w:w="1741" w:type="dxa"/>
          </w:tcPr>
          <w:p w14:paraId="52FBBD70" w14:textId="77777777" w:rsidR="00177292" w:rsidRPr="00177292" w:rsidRDefault="00177292" w:rsidP="00177292">
            <w:pPr>
              <w:pStyle w:val="BodyText"/>
              <w:rPr>
                <w:sz w:val="20"/>
              </w:rPr>
            </w:pPr>
          </w:p>
        </w:tc>
      </w:tr>
      <w:tr w:rsidR="004C3A82" w:rsidRPr="00177292" w14:paraId="1A4AB0AF" w14:textId="77777777" w:rsidTr="00790043">
        <w:tc>
          <w:tcPr>
            <w:tcW w:w="1179" w:type="dxa"/>
          </w:tcPr>
          <w:p w14:paraId="14119FFA" w14:textId="2530C929" w:rsidR="004C3A82" w:rsidRDefault="004C3A82" w:rsidP="00E43BD6">
            <w:pPr>
              <w:pStyle w:val="BodyText"/>
              <w:rPr>
                <w:sz w:val="20"/>
              </w:rPr>
            </w:pPr>
            <w:r>
              <w:rPr>
                <w:sz w:val="20"/>
              </w:rPr>
              <w:t>4.</w:t>
            </w:r>
            <w:r w:rsidR="00E43BD6">
              <w:rPr>
                <w:sz w:val="20"/>
              </w:rPr>
              <w:t>1</w:t>
            </w:r>
            <w:r>
              <w:rPr>
                <w:sz w:val="20"/>
              </w:rPr>
              <w:t>.2</w:t>
            </w:r>
          </w:p>
        </w:tc>
        <w:tc>
          <w:tcPr>
            <w:tcW w:w="5618" w:type="dxa"/>
          </w:tcPr>
          <w:p w14:paraId="0332FD69" w14:textId="33ABB58E" w:rsidR="004C3A82" w:rsidRDefault="004C3A82" w:rsidP="00244F29">
            <w:pPr>
              <w:pStyle w:val="BodyText"/>
              <w:rPr>
                <w:sz w:val="20"/>
              </w:rPr>
            </w:pPr>
            <w:r>
              <w:rPr>
                <w:sz w:val="20"/>
              </w:rPr>
              <w:t>Are there procedures</w:t>
            </w:r>
            <w:r w:rsidR="00A1616E">
              <w:rPr>
                <w:sz w:val="20"/>
              </w:rPr>
              <w:t xml:space="preserve"> / processes</w:t>
            </w:r>
            <w:r w:rsidR="002C24F5">
              <w:rPr>
                <w:sz w:val="20"/>
              </w:rPr>
              <w:t xml:space="preserve"> </w:t>
            </w:r>
            <w:r>
              <w:rPr>
                <w:sz w:val="20"/>
              </w:rPr>
              <w:t xml:space="preserve">to </w:t>
            </w:r>
            <w:r w:rsidR="00924827">
              <w:rPr>
                <w:sz w:val="20"/>
              </w:rPr>
              <w:t xml:space="preserve">evaluate and </w:t>
            </w:r>
            <w:r>
              <w:rPr>
                <w:sz w:val="20"/>
              </w:rPr>
              <w:t xml:space="preserve">ensure </w:t>
            </w:r>
            <w:r w:rsidR="009B0752">
              <w:rPr>
                <w:sz w:val="20"/>
              </w:rPr>
              <w:t>that student</w:t>
            </w:r>
            <w:r>
              <w:rPr>
                <w:sz w:val="20"/>
              </w:rPr>
              <w:t xml:space="preserve"> pre-requisite</w:t>
            </w:r>
            <w:r w:rsidR="009B0752">
              <w:rPr>
                <w:sz w:val="20"/>
              </w:rPr>
              <w:t>s</w:t>
            </w:r>
            <w:r>
              <w:rPr>
                <w:sz w:val="20"/>
              </w:rPr>
              <w:t xml:space="preserve"> are met?</w:t>
            </w:r>
            <w:r w:rsidR="006042BB">
              <w:rPr>
                <w:sz w:val="20"/>
              </w:rPr>
              <w:t xml:space="preserve"> </w:t>
            </w:r>
          </w:p>
        </w:tc>
        <w:tc>
          <w:tcPr>
            <w:tcW w:w="1741" w:type="dxa"/>
          </w:tcPr>
          <w:p w14:paraId="5630527A" w14:textId="77777777" w:rsidR="004C3A82" w:rsidRPr="00177292" w:rsidRDefault="004C3A82" w:rsidP="00177292">
            <w:pPr>
              <w:pStyle w:val="BodyText"/>
              <w:rPr>
                <w:sz w:val="20"/>
              </w:rPr>
            </w:pPr>
          </w:p>
        </w:tc>
        <w:tc>
          <w:tcPr>
            <w:tcW w:w="1741" w:type="dxa"/>
          </w:tcPr>
          <w:p w14:paraId="16D8E80B" w14:textId="77777777" w:rsidR="004C3A82" w:rsidRPr="00177292" w:rsidRDefault="004C3A82" w:rsidP="00177292">
            <w:pPr>
              <w:pStyle w:val="BodyText"/>
              <w:rPr>
                <w:sz w:val="20"/>
              </w:rPr>
            </w:pPr>
          </w:p>
        </w:tc>
      </w:tr>
      <w:tr w:rsidR="004F2047" w:rsidRPr="00B921A6" w14:paraId="1021DDDB" w14:textId="77777777" w:rsidTr="00790043">
        <w:tc>
          <w:tcPr>
            <w:tcW w:w="1179" w:type="dxa"/>
            <w:shd w:val="clear" w:color="auto" w:fill="000000" w:themeFill="text1"/>
          </w:tcPr>
          <w:p w14:paraId="3049804F" w14:textId="69AC2EC3" w:rsidR="004F2047" w:rsidRPr="00B921A6" w:rsidRDefault="004F2047" w:rsidP="00E43BD6">
            <w:pPr>
              <w:pStyle w:val="BodyText"/>
              <w:rPr>
                <w:b/>
                <w:color w:val="FFFFFF" w:themeColor="background1"/>
                <w:sz w:val="20"/>
              </w:rPr>
            </w:pPr>
            <w:r w:rsidRPr="00B921A6">
              <w:rPr>
                <w:b/>
                <w:color w:val="FFFFFF" w:themeColor="background1"/>
                <w:sz w:val="20"/>
              </w:rPr>
              <w:t>4.</w:t>
            </w:r>
            <w:r w:rsidR="00E43BD6">
              <w:rPr>
                <w:b/>
                <w:color w:val="FFFFFF" w:themeColor="background1"/>
                <w:sz w:val="20"/>
              </w:rPr>
              <w:t>2</w:t>
            </w:r>
          </w:p>
        </w:tc>
        <w:tc>
          <w:tcPr>
            <w:tcW w:w="5618" w:type="dxa"/>
            <w:shd w:val="clear" w:color="auto" w:fill="000000" w:themeFill="text1"/>
          </w:tcPr>
          <w:p w14:paraId="0ECC248E" w14:textId="7E3CB7F7" w:rsidR="004F2047" w:rsidRPr="00B921A6" w:rsidRDefault="004F2047" w:rsidP="0054081B">
            <w:pPr>
              <w:pStyle w:val="BodyText"/>
              <w:rPr>
                <w:b/>
                <w:color w:val="FFFFFF" w:themeColor="background1"/>
                <w:sz w:val="20"/>
              </w:rPr>
            </w:pPr>
            <w:r>
              <w:rPr>
                <w:b/>
                <w:color w:val="FFFFFF" w:themeColor="background1"/>
                <w:sz w:val="20"/>
              </w:rPr>
              <w:t>RECOGNITION OF PRIOR LEARNING</w:t>
            </w:r>
          </w:p>
        </w:tc>
        <w:tc>
          <w:tcPr>
            <w:tcW w:w="1741" w:type="dxa"/>
            <w:shd w:val="clear" w:color="auto" w:fill="000000" w:themeFill="text1"/>
          </w:tcPr>
          <w:p w14:paraId="48A3047F" w14:textId="77777777" w:rsidR="004F2047" w:rsidRPr="00B921A6" w:rsidRDefault="004F2047" w:rsidP="0054081B">
            <w:pPr>
              <w:pStyle w:val="BodyText"/>
              <w:rPr>
                <w:b/>
                <w:color w:val="FFFFFF" w:themeColor="background1"/>
                <w:sz w:val="20"/>
              </w:rPr>
            </w:pPr>
          </w:p>
        </w:tc>
        <w:tc>
          <w:tcPr>
            <w:tcW w:w="1741" w:type="dxa"/>
            <w:shd w:val="clear" w:color="auto" w:fill="000000" w:themeFill="text1"/>
          </w:tcPr>
          <w:p w14:paraId="30F05CB8" w14:textId="77777777" w:rsidR="004F2047" w:rsidRPr="00B921A6" w:rsidRDefault="004F2047" w:rsidP="0054081B">
            <w:pPr>
              <w:pStyle w:val="BodyText"/>
              <w:rPr>
                <w:b/>
                <w:color w:val="FFFFFF" w:themeColor="background1"/>
                <w:sz w:val="20"/>
              </w:rPr>
            </w:pPr>
          </w:p>
        </w:tc>
      </w:tr>
      <w:tr w:rsidR="00177292" w:rsidRPr="00177292" w14:paraId="3E72467E" w14:textId="77777777" w:rsidTr="007B0F7E">
        <w:tc>
          <w:tcPr>
            <w:tcW w:w="1179" w:type="dxa"/>
          </w:tcPr>
          <w:p w14:paraId="17676C48" w14:textId="3A9BFEE2" w:rsidR="00177292" w:rsidRPr="00177292" w:rsidRDefault="004C3A82" w:rsidP="00E43BD6">
            <w:pPr>
              <w:pStyle w:val="BodyText"/>
              <w:rPr>
                <w:sz w:val="20"/>
              </w:rPr>
            </w:pPr>
            <w:r>
              <w:rPr>
                <w:sz w:val="20"/>
              </w:rPr>
              <w:t>4.</w:t>
            </w:r>
            <w:r w:rsidR="00E43BD6">
              <w:rPr>
                <w:sz w:val="20"/>
              </w:rPr>
              <w:t>2</w:t>
            </w:r>
            <w:r>
              <w:rPr>
                <w:sz w:val="20"/>
              </w:rPr>
              <w:t>.</w:t>
            </w:r>
            <w:r w:rsidR="004F2047">
              <w:rPr>
                <w:sz w:val="20"/>
              </w:rPr>
              <w:t>1</w:t>
            </w:r>
          </w:p>
        </w:tc>
        <w:tc>
          <w:tcPr>
            <w:tcW w:w="5618" w:type="dxa"/>
          </w:tcPr>
          <w:p w14:paraId="75B1B7AE" w14:textId="6BBA1BB0" w:rsidR="00177292" w:rsidRPr="00177292" w:rsidRDefault="00B921A6" w:rsidP="00244F29">
            <w:pPr>
              <w:pStyle w:val="BodyText"/>
              <w:rPr>
                <w:sz w:val="20"/>
              </w:rPr>
            </w:pPr>
            <w:r>
              <w:rPr>
                <w:sz w:val="20"/>
              </w:rPr>
              <w:t>Are there documented procedures</w:t>
            </w:r>
            <w:r w:rsidR="004F2047">
              <w:rPr>
                <w:sz w:val="20"/>
              </w:rPr>
              <w:t>/processes</w:t>
            </w:r>
            <w:r>
              <w:rPr>
                <w:sz w:val="20"/>
              </w:rPr>
              <w:t xml:space="preserve"> </w:t>
            </w:r>
            <w:r w:rsidR="004F2047" w:rsidRPr="004F2047">
              <w:rPr>
                <w:sz w:val="20"/>
              </w:rPr>
              <w:t xml:space="preserve">to assess and recognise the prior learning of students </w:t>
            </w:r>
          </w:p>
        </w:tc>
        <w:tc>
          <w:tcPr>
            <w:tcW w:w="1741" w:type="dxa"/>
          </w:tcPr>
          <w:p w14:paraId="3DE090E3" w14:textId="77777777" w:rsidR="00177292" w:rsidRPr="00177292" w:rsidRDefault="00177292" w:rsidP="00177292">
            <w:pPr>
              <w:pStyle w:val="BodyText"/>
              <w:rPr>
                <w:sz w:val="20"/>
              </w:rPr>
            </w:pPr>
          </w:p>
        </w:tc>
        <w:tc>
          <w:tcPr>
            <w:tcW w:w="1741" w:type="dxa"/>
          </w:tcPr>
          <w:p w14:paraId="6B2325E9" w14:textId="77777777" w:rsidR="00177292" w:rsidRPr="00177292" w:rsidRDefault="00177292" w:rsidP="00177292">
            <w:pPr>
              <w:pStyle w:val="BodyText"/>
              <w:rPr>
                <w:sz w:val="20"/>
              </w:rPr>
            </w:pPr>
          </w:p>
        </w:tc>
      </w:tr>
      <w:tr w:rsidR="004F2047" w:rsidRPr="00177292" w14:paraId="7341BDA4" w14:textId="77777777" w:rsidTr="00790043">
        <w:tc>
          <w:tcPr>
            <w:tcW w:w="1179" w:type="dxa"/>
          </w:tcPr>
          <w:p w14:paraId="5BFCA2E8" w14:textId="3FD225DA" w:rsidR="004F2047" w:rsidRDefault="002C24F5" w:rsidP="00E43BD6">
            <w:pPr>
              <w:pStyle w:val="BodyText"/>
              <w:rPr>
                <w:sz w:val="20"/>
              </w:rPr>
            </w:pPr>
            <w:r>
              <w:rPr>
                <w:sz w:val="20"/>
              </w:rPr>
              <w:t>4.</w:t>
            </w:r>
            <w:r w:rsidR="00E43BD6">
              <w:rPr>
                <w:sz w:val="20"/>
              </w:rPr>
              <w:t>2</w:t>
            </w:r>
            <w:r>
              <w:rPr>
                <w:sz w:val="20"/>
              </w:rPr>
              <w:t>.2</w:t>
            </w:r>
          </w:p>
        </w:tc>
        <w:tc>
          <w:tcPr>
            <w:tcW w:w="5618" w:type="dxa"/>
          </w:tcPr>
          <w:p w14:paraId="06027E91" w14:textId="55992B49" w:rsidR="004F2047" w:rsidRDefault="002C24F5" w:rsidP="00924827">
            <w:pPr>
              <w:pStyle w:val="BodyText"/>
              <w:rPr>
                <w:sz w:val="20"/>
              </w:rPr>
            </w:pPr>
            <w:r>
              <w:rPr>
                <w:sz w:val="20"/>
              </w:rPr>
              <w:t xml:space="preserve">Is the framework consistent with </w:t>
            </w:r>
            <w:r w:rsidRPr="00790043">
              <w:rPr>
                <w:i/>
                <w:sz w:val="20"/>
              </w:rPr>
              <w:t>IALA Guideline 1017 - Assessment of prior learning exemptions for VTS model courses</w:t>
            </w:r>
            <w:r>
              <w:rPr>
                <w:sz w:val="20"/>
              </w:rPr>
              <w:t>?</w:t>
            </w:r>
          </w:p>
        </w:tc>
        <w:tc>
          <w:tcPr>
            <w:tcW w:w="1741" w:type="dxa"/>
          </w:tcPr>
          <w:p w14:paraId="28BE43D0" w14:textId="77777777" w:rsidR="004F2047" w:rsidRPr="00177292" w:rsidRDefault="004F2047" w:rsidP="00177292">
            <w:pPr>
              <w:pStyle w:val="BodyText"/>
              <w:rPr>
                <w:sz w:val="20"/>
              </w:rPr>
            </w:pPr>
          </w:p>
        </w:tc>
        <w:tc>
          <w:tcPr>
            <w:tcW w:w="1741" w:type="dxa"/>
          </w:tcPr>
          <w:p w14:paraId="263C52D0" w14:textId="77777777" w:rsidR="004F2047" w:rsidRPr="00177292" w:rsidRDefault="004F2047" w:rsidP="00177292">
            <w:pPr>
              <w:pStyle w:val="BodyText"/>
              <w:rPr>
                <w:sz w:val="20"/>
              </w:rPr>
            </w:pPr>
          </w:p>
        </w:tc>
      </w:tr>
      <w:tr w:rsidR="00E43BD6" w:rsidRPr="00177292" w14:paraId="2642B888" w14:textId="77777777" w:rsidTr="000F47C1">
        <w:tc>
          <w:tcPr>
            <w:tcW w:w="1179" w:type="dxa"/>
            <w:shd w:val="clear" w:color="auto" w:fill="000000" w:themeFill="text1"/>
          </w:tcPr>
          <w:p w14:paraId="735E042C" w14:textId="60B9B7E4" w:rsidR="00E43BD6" w:rsidRPr="00E43BD6" w:rsidRDefault="00E43BD6" w:rsidP="00E43BD6">
            <w:pPr>
              <w:pStyle w:val="BodyText"/>
              <w:rPr>
                <w:b/>
                <w:color w:val="FFFFFF" w:themeColor="background1"/>
                <w:sz w:val="20"/>
              </w:rPr>
            </w:pPr>
            <w:r w:rsidRPr="00E43BD6">
              <w:rPr>
                <w:b/>
                <w:color w:val="FFFFFF" w:themeColor="background1"/>
                <w:sz w:val="20"/>
              </w:rPr>
              <w:t>4.3</w:t>
            </w:r>
          </w:p>
        </w:tc>
        <w:tc>
          <w:tcPr>
            <w:tcW w:w="5618" w:type="dxa"/>
            <w:shd w:val="clear" w:color="auto" w:fill="000000" w:themeFill="text1"/>
          </w:tcPr>
          <w:p w14:paraId="78D2FCC0" w14:textId="77777777" w:rsidR="00E43BD6" w:rsidRPr="00177292" w:rsidRDefault="00E43BD6" w:rsidP="000F47C1">
            <w:pPr>
              <w:pStyle w:val="BodyText"/>
              <w:rPr>
                <w:b/>
                <w:color w:val="FFFFFF" w:themeColor="background1"/>
                <w:sz w:val="20"/>
              </w:rPr>
            </w:pPr>
            <w:r w:rsidRPr="00177292">
              <w:rPr>
                <w:b/>
                <w:color w:val="FFFFFF" w:themeColor="background1"/>
                <w:sz w:val="20"/>
              </w:rPr>
              <w:t>COURSE CURRICULUM</w:t>
            </w:r>
          </w:p>
        </w:tc>
        <w:tc>
          <w:tcPr>
            <w:tcW w:w="1741" w:type="dxa"/>
            <w:shd w:val="clear" w:color="auto" w:fill="000000" w:themeFill="text1"/>
          </w:tcPr>
          <w:p w14:paraId="513739D3" w14:textId="77777777" w:rsidR="00E43BD6" w:rsidRPr="00177292" w:rsidRDefault="00E43BD6" w:rsidP="000F47C1">
            <w:pPr>
              <w:pStyle w:val="BodyText"/>
              <w:rPr>
                <w:color w:val="FFFFFF" w:themeColor="background1"/>
                <w:sz w:val="20"/>
              </w:rPr>
            </w:pPr>
          </w:p>
        </w:tc>
        <w:tc>
          <w:tcPr>
            <w:tcW w:w="1741" w:type="dxa"/>
            <w:shd w:val="clear" w:color="auto" w:fill="000000" w:themeFill="text1"/>
          </w:tcPr>
          <w:p w14:paraId="4EB23908" w14:textId="77777777" w:rsidR="00E43BD6" w:rsidRPr="00177292" w:rsidRDefault="00E43BD6" w:rsidP="000F47C1">
            <w:pPr>
              <w:pStyle w:val="BodyText"/>
              <w:rPr>
                <w:color w:val="FFFFFF" w:themeColor="background1"/>
                <w:sz w:val="20"/>
              </w:rPr>
            </w:pPr>
          </w:p>
        </w:tc>
      </w:tr>
      <w:tr w:rsidR="00E43BD6" w:rsidRPr="00177292" w14:paraId="35245135" w14:textId="77777777" w:rsidTr="000F47C1">
        <w:tc>
          <w:tcPr>
            <w:tcW w:w="1179" w:type="dxa"/>
          </w:tcPr>
          <w:p w14:paraId="68ADFDF7" w14:textId="29589657" w:rsidR="00E43BD6" w:rsidRPr="00177292" w:rsidRDefault="00E43BD6" w:rsidP="00E43BD6">
            <w:pPr>
              <w:pStyle w:val="BodyText"/>
              <w:rPr>
                <w:sz w:val="20"/>
              </w:rPr>
            </w:pPr>
            <w:r>
              <w:rPr>
                <w:sz w:val="20"/>
              </w:rPr>
              <w:t>4.3.1</w:t>
            </w:r>
          </w:p>
        </w:tc>
        <w:tc>
          <w:tcPr>
            <w:tcW w:w="5618" w:type="dxa"/>
          </w:tcPr>
          <w:p w14:paraId="75F4CE49" w14:textId="78D2853F" w:rsidR="00E43BD6" w:rsidRPr="00177292" w:rsidRDefault="00E43BD6" w:rsidP="000F47C1">
            <w:pPr>
              <w:pStyle w:val="BodyText"/>
              <w:rPr>
                <w:sz w:val="20"/>
              </w:rPr>
            </w:pPr>
            <w:r>
              <w:rPr>
                <w:sz w:val="20"/>
              </w:rPr>
              <w:t>Are the lesson plans defined and documented.  Do the plans include:</w:t>
            </w:r>
          </w:p>
        </w:tc>
        <w:tc>
          <w:tcPr>
            <w:tcW w:w="1741" w:type="dxa"/>
          </w:tcPr>
          <w:p w14:paraId="4B9AB364" w14:textId="77777777" w:rsidR="00E43BD6" w:rsidRPr="00177292" w:rsidRDefault="00E43BD6" w:rsidP="000F47C1">
            <w:pPr>
              <w:pStyle w:val="BodyText"/>
              <w:rPr>
                <w:sz w:val="20"/>
              </w:rPr>
            </w:pPr>
          </w:p>
        </w:tc>
        <w:tc>
          <w:tcPr>
            <w:tcW w:w="1741" w:type="dxa"/>
          </w:tcPr>
          <w:p w14:paraId="08E0DA53" w14:textId="77777777" w:rsidR="00E43BD6" w:rsidRPr="00177292" w:rsidRDefault="00E43BD6" w:rsidP="000F47C1">
            <w:pPr>
              <w:pStyle w:val="BodyText"/>
              <w:rPr>
                <w:sz w:val="20"/>
              </w:rPr>
            </w:pPr>
          </w:p>
        </w:tc>
      </w:tr>
      <w:tr w:rsidR="00941318" w:rsidRPr="00177292" w14:paraId="30B0B4FE" w14:textId="77777777" w:rsidTr="000F47C1">
        <w:tc>
          <w:tcPr>
            <w:tcW w:w="1179" w:type="dxa"/>
          </w:tcPr>
          <w:p w14:paraId="3D9E936E" w14:textId="14C6B668" w:rsidR="00941318" w:rsidRDefault="00941318" w:rsidP="00E43BD6">
            <w:pPr>
              <w:pStyle w:val="BodyText"/>
              <w:rPr>
                <w:sz w:val="20"/>
              </w:rPr>
            </w:pPr>
            <w:r>
              <w:rPr>
                <w:sz w:val="20"/>
              </w:rPr>
              <w:t>4.3.1.1</w:t>
            </w:r>
          </w:p>
        </w:tc>
        <w:tc>
          <w:tcPr>
            <w:tcW w:w="5618" w:type="dxa"/>
          </w:tcPr>
          <w:p w14:paraId="078AC32C" w14:textId="5FA79D9A" w:rsidR="00941318" w:rsidRDefault="00941318" w:rsidP="00FA58F0">
            <w:pPr>
              <w:pStyle w:val="BodyText"/>
              <w:numPr>
                <w:ilvl w:val="0"/>
                <w:numId w:val="89"/>
              </w:numPr>
              <w:ind w:left="413" w:hanging="413"/>
              <w:rPr>
                <w:sz w:val="20"/>
              </w:rPr>
            </w:pPr>
            <w:r>
              <w:rPr>
                <w:sz w:val="20"/>
              </w:rPr>
              <w:t xml:space="preserve">All subject elements from the relevant IALA model course.  </w:t>
            </w:r>
          </w:p>
        </w:tc>
        <w:tc>
          <w:tcPr>
            <w:tcW w:w="1741" w:type="dxa"/>
          </w:tcPr>
          <w:p w14:paraId="716E2B26" w14:textId="77777777" w:rsidR="00941318" w:rsidRPr="00177292" w:rsidRDefault="00941318" w:rsidP="000F47C1">
            <w:pPr>
              <w:pStyle w:val="BodyText"/>
              <w:rPr>
                <w:sz w:val="20"/>
              </w:rPr>
            </w:pPr>
          </w:p>
        </w:tc>
        <w:tc>
          <w:tcPr>
            <w:tcW w:w="1741" w:type="dxa"/>
          </w:tcPr>
          <w:p w14:paraId="2A7A4B8A" w14:textId="77777777" w:rsidR="00941318" w:rsidRPr="00177292" w:rsidRDefault="00941318" w:rsidP="000F47C1">
            <w:pPr>
              <w:pStyle w:val="BodyText"/>
              <w:rPr>
                <w:sz w:val="20"/>
              </w:rPr>
            </w:pPr>
          </w:p>
        </w:tc>
      </w:tr>
      <w:tr w:rsidR="00E43BD6" w:rsidRPr="00177292" w14:paraId="23BE1714" w14:textId="77777777" w:rsidTr="000F47C1">
        <w:tc>
          <w:tcPr>
            <w:tcW w:w="1179" w:type="dxa"/>
          </w:tcPr>
          <w:p w14:paraId="4D4C3ACA" w14:textId="0059E4E4" w:rsidR="00E43BD6" w:rsidRPr="00177292" w:rsidRDefault="00E43BD6" w:rsidP="00E43BD6">
            <w:pPr>
              <w:pStyle w:val="BodyText"/>
              <w:rPr>
                <w:sz w:val="20"/>
              </w:rPr>
            </w:pPr>
            <w:r>
              <w:rPr>
                <w:sz w:val="20"/>
              </w:rPr>
              <w:t>4.3.1.</w:t>
            </w:r>
            <w:r w:rsidR="00941318">
              <w:rPr>
                <w:sz w:val="20"/>
              </w:rPr>
              <w:t>2</w:t>
            </w:r>
          </w:p>
        </w:tc>
        <w:tc>
          <w:tcPr>
            <w:tcW w:w="5618" w:type="dxa"/>
          </w:tcPr>
          <w:p w14:paraId="00783DBD" w14:textId="77777777" w:rsidR="00E43BD6" w:rsidRPr="00177292" w:rsidRDefault="00E43BD6" w:rsidP="00FA58F0">
            <w:pPr>
              <w:pStyle w:val="BodyText"/>
              <w:numPr>
                <w:ilvl w:val="0"/>
                <w:numId w:val="37"/>
              </w:numPr>
              <w:ind w:left="360"/>
              <w:rPr>
                <w:sz w:val="20"/>
              </w:rPr>
            </w:pPr>
            <w:r w:rsidRPr="008327DD">
              <w:rPr>
                <w:sz w:val="20"/>
              </w:rPr>
              <w:t>The methodology of learning and teaching techniques employed to meet the learning outcomes</w:t>
            </w:r>
            <w:r w:rsidRPr="00177292">
              <w:rPr>
                <w:sz w:val="20"/>
              </w:rPr>
              <w:t>.</w:t>
            </w:r>
          </w:p>
        </w:tc>
        <w:tc>
          <w:tcPr>
            <w:tcW w:w="1741" w:type="dxa"/>
          </w:tcPr>
          <w:p w14:paraId="1FE533C9" w14:textId="77777777" w:rsidR="00E43BD6" w:rsidRPr="00177292" w:rsidRDefault="00E43BD6" w:rsidP="000F47C1">
            <w:pPr>
              <w:pStyle w:val="BodyText"/>
              <w:rPr>
                <w:sz w:val="20"/>
              </w:rPr>
            </w:pPr>
          </w:p>
        </w:tc>
        <w:tc>
          <w:tcPr>
            <w:tcW w:w="1741" w:type="dxa"/>
          </w:tcPr>
          <w:p w14:paraId="37005B5F" w14:textId="77777777" w:rsidR="00E43BD6" w:rsidRPr="00177292" w:rsidRDefault="00E43BD6" w:rsidP="000F47C1">
            <w:pPr>
              <w:pStyle w:val="BodyText"/>
              <w:rPr>
                <w:sz w:val="20"/>
              </w:rPr>
            </w:pPr>
          </w:p>
        </w:tc>
      </w:tr>
      <w:tr w:rsidR="00E43BD6" w:rsidRPr="00177292" w14:paraId="78364354" w14:textId="77777777" w:rsidTr="000F47C1">
        <w:tc>
          <w:tcPr>
            <w:tcW w:w="1179" w:type="dxa"/>
          </w:tcPr>
          <w:p w14:paraId="4E88280A" w14:textId="72785CC5" w:rsidR="00E43BD6" w:rsidRPr="00177292" w:rsidRDefault="00E43BD6" w:rsidP="00E43BD6">
            <w:pPr>
              <w:pStyle w:val="BodyText"/>
              <w:rPr>
                <w:sz w:val="20"/>
              </w:rPr>
            </w:pPr>
            <w:r>
              <w:rPr>
                <w:sz w:val="20"/>
              </w:rPr>
              <w:t>4.3.1.</w:t>
            </w:r>
            <w:r w:rsidR="00941318">
              <w:rPr>
                <w:sz w:val="20"/>
              </w:rPr>
              <w:t>3</w:t>
            </w:r>
          </w:p>
        </w:tc>
        <w:tc>
          <w:tcPr>
            <w:tcW w:w="5618" w:type="dxa"/>
          </w:tcPr>
          <w:p w14:paraId="5874F64D" w14:textId="77777777" w:rsidR="00E43BD6" w:rsidRPr="00177292" w:rsidRDefault="00E43BD6" w:rsidP="00FA58F0">
            <w:pPr>
              <w:pStyle w:val="BodyText"/>
              <w:numPr>
                <w:ilvl w:val="0"/>
                <w:numId w:val="37"/>
              </w:numPr>
              <w:ind w:left="360"/>
              <w:rPr>
                <w:sz w:val="20"/>
              </w:rPr>
            </w:pPr>
            <w:r w:rsidRPr="00177292">
              <w:rPr>
                <w:sz w:val="20"/>
              </w:rPr>
              <w:t>Time spent (</w:t>
            </w:r>
            <w:proofErr w:type="spellStart"/>
            <w:r w:rsidRPr="00177292">
              <w:rPr>
                <w:sz w:val="20"/>
              </w:rPr>
              <w:t>eg</w:t>
            </w:r>
            <w:proofErr w:type="spellEnd"/>
            <w:r w:rsidRPr="00177292">
              <w:rPr>
                <w:sz w:val="20"/>
              </w:rPr>
              <w:t xml:space="preserve"> number of hours) </w:t>
            </w:r>
            <w:r>
              <w:rPr>
                <w:sz w:val="20"/>
              </w:rPr>
              <w:t xml:space="preserve">and resources </w:t>
            </w:r>
            <w:r w:rsidRPr="00177292">
              <w:rPr>
                <w:sz w:val="20"/>
              </w:rPr>
              <w:t>allocated to particular subjects or module elements.</w:t>
            </w:r>
          </w:p>
        </w:tc>
        <w:tc>
          <w:tcPr>
            <w:tcW w:w="1741" w:type="dxa"/>
          </w:tcPr>
          <w:p w14:paraId="1A19CCAE" w14:textId="77777777" w:rsidR="00E43BD6" w:rsidRPr="00177292" w:rsidRDefault="00E43BD6" w:rsidP="000F47C1">
            <w:pPr>
              <w:pStyle w:val="BodyText"/>
              <w:rPr>
                <w:sz w:val="20"/>
              </w:rPr>
            </w:pPr>
          </w:p>
        </w:tc>
        <w:tc>
          <w:tcPr>
            <w:tcW w:w="1741" w:type="dxa"/>
          </w:tcPr>
          <w:p w14:paraId="6ACDE77B" w14:textId="77777777" w:rsidR="00E43BD6" w:rsidRPr="00177292" w:rsidRDefault="00E43BD6" w:rsidP="000F47C1">
            <w:pPr>
              <w:pStyle w:val="BodyText"/>
              <w:rPr>
                <w:sz w:val="20"/>
              </w:rPr>
            </w:pPr>
          </w:p>
        </w:tc>
      </w:tr>
      <w:tr w:rsidR="00E43BD6" w:rsidRPr="00177292" w14:paraId="3D4B3442" w14:textId="77777777" w:rsidTr="000F47C1">
        <w:tc>
          <w:tcPr>
            <w:tcW w:w="1179" w:type="dxa"/>
          </w:tcPr>
          <w:p w14:paraId="54C1F236" w14:textId="26FF2018" w:rsidR="00E43BD6" w:rsidRPr="00177292" w:rsidRDefault="00E43BD6" w:rsidP="00E43BD6">
            <w:pPr>
              <w:pStyle w:val="BodyText"/>
              <w:rPr>
                <w:sz w:val="20"/>
              </w:rPr>
            </w:pPr>
            <w:r>
              <w:rPr>
                <w:sz w:val="20"/>
              </w:rPr>
              <w:t>4.3.1.</w:t>
            </w:r>
            <w:r w:rsidR="00941318">
              <w:rPr>
                <w:sz w:val="20"/>
              </w:rPr>
              <w:t>4</w:t>
            </w:r>
          </w:p>
        </w:tc>
        <w:tc>
          <w:tcPr>
            <w:tcW w:w="5618" w:type="dxa"/>
          </w:tcPr>
          <w:p w14:paraId="2F75F5D5" w14:textId="77777777" w:rsidR="00E43BD6" w:rsidRPr="00177292" w:rsidRDefault="00E43BD6" w:rsidP="00FA58F0">
            <w:pPr>
              <w:pStyle w:val="BodyText"/>
              <w:numPr>
                <w:ilvl w:val="0"/>
                <w:numId w:val="37"/>
              </w:numPr>
              <w:ind w:left="360"/>
              <w:rPr>
                <w:sz w:val="20"/>
              </w:rPr>
            </w:pPr>
            <w:r w:rsidRPr="008327DD">
              <w:rPr>
                <w:sz w:val="20"/>
              </w:rPr>
              <w:t xml:space="preserve">Total course duration (if the proposed teaching hours differ greatly from the nominal hours given in the model course, </w:t>
            </w:r>
            <w:r w:rsidRPr="008327DD">
              <w:rPr>
                <w:sz w:val="20"/>
              </w:rPr>
              <w:lastRenderedPageBreak/>
              <w:t>the methodology to achieve the objectives is to be substantiated)</w:t>
            </w:r>
            <w:r w:rsidRPr="00177292">
              <w:rPr>
                <w:sz w:val="20"/>
              </w:rPr>
              <w:t>.</w:t>
            </w:r>
          </w:p>
        </w:tc>
        <w:tc>
          <w:tcPr>
            <w:tcW w:w="1741" w:type="dxa"/>
          </w:tcPr>
          <w:p w14:paraId="5B64BBA7" w14:textId="77777777" w:rsidR="00E43BD6" w:rsidRPr="00177292" w:rsidRDefault="00E43BD6" w:rsidP="000F47C1">
            <w:pPr>
              <w:pStyle w:val="BodyText"/>
              <w:rPr>
                <w:sz w:val="20"/>
              </w:rPr>
            </w:pPr>
          </w:p>
        </w:tc>
        <w:tc>
          <w:tcPr>
            <w:tcW w:w="1741" w:type="dxa"/>
          </w:tcPr>
          <w:p w14:paraId="427FD640" w14:textId="77777777" w:rsidR="00E43BD6" w:rsidRPr="00177292" w:rsidRDefault="00E43BD6" w:rsidP="000F47C1">
            <w:pPr>
              <w:pStyle w:val="BodyText"/>
              <w:rPr>
                <w:sz w:val="20"/>
              </w:rPr>
            </w:pPr>
          </w:p>
        </w:tc>
      </w:tr>
      <w:tr w:rsidR="00B921A6" w:rsidRPr="00B921A6" w14:paraId="5D4F0D74" w14:textId="77777777" w:rsidTr="007B0F7E">
        <w:tc>
          <w:tcPr>
            <w:tcW w:w="1179" w:type="dxa"/>
            <w:shd w:val="clear" w:color="auto" w:fill="000000" w:themeFill="text1"/>
          </w:tcPr>
          <w:p w14:paraId="1CCF5D6C" w14:textId="125917DC" w:rsidR="00B921A6" w:rsidRPr="00B921A6" w:rsidRDefault="00B921A6" w:rsidP="00177292">
            <w:pPr>
              <w:pStyle w:val="BodyText"/>
              <w:rPr>
                <w:b/>
                <w:color w:val="FFFFFF" w:themeColor="background1"/>
                <w:sz w:val="20"/>
              </w:rPr>
            </w:pPr>
            <w:commentRangeStart w:id="154"/>
            <w:r w:rsidRPr="00B921A6">
              <w:rPr>
                <w:b/>
                <w:color w:val="FFFFFF" w:themeColor="background1"/>
                <w:sz w:val="20"/>
              </w:rPr>
              <w:t>4.</w:t>
            </w:r>
            <w:r w:rsidR="002C24F5">
              <w:rPr>
                <w:b/>
                <w:color w:val="FFFFFF" w:themeColor="background1"/>
                <w:sz w:val="20"/>
              </w:rPr>
              <w:t>4</w:t>
            </w:r>
            <w:commentRangeEnd w:id="154"/>
            <w:r w:rsidR="003E4645">
              <w:rPr>
                <w:rStyle w:val="CommentReference"/>
              </w:rPr>
              <w:commentReference w:id="154"/>
            </w:r>
          </w:p>
        </w:tc>
        <w:tc>
          <w:tcPr>
            <w:tcW w:w="5618" w:type="dxa"/>
            <w:shd w:val="clear" w:color="auto" w:fill="000000" w:themeFill="text1"/>
          </w:tcPr>
          <w:p w14:paraId="5A3FAE68" w14:textId="13BBCDC7" w:rsidR="00B921A6" w:rsidRPr="00B921A6" w:rsidRDefault="00B921A6" w:rsidP="00177292">
            <w:pPr>
              <w:pStyle w:val="BodyText"/>
              <w:rPr>
                <w:b/>
                <w:color w:val="FFFFFF" w:themeColor="background1"/>
                <w:sz w:val="20"/>
              </w:rPr>
            </w:pPr>
            <w:r w:rsidRPr="00B921A6">
              <w:rPr>
                <w:b/>
                <w:color w:val="FFFFFF" w:themeColor="background1"/>
                <w:sz w:val="20"/>
              </w:rPr>
              <w:t>CONDUCT OF TRAINING</w:t>
            </w:r>
          </w:p>
        </w:tc>
        <w:tc>
          <w:tcPr>
            <w:tcW w:w="1741" w:type="dxa"/>
            <w:shd w:val="clear" w:color="auto" w:fill="000000" w:themeFill="text1"/>
          </w:tcPr>
          <w:p w14:paraId="5812B222" w14:textId="77777777" w:rsidR="00B921A6" w:rsidRPr="00B921A6" w:rsidRDefault="00B921A6" w:rsidP="00177292">
            <w:pPr>
              <w:pStyle w:val="BodyText"/>
              <w:rPr>
                <w:b/>
                <w:color w:val="FFFFFF" w:themeColor="background1"/>
                <w:sz w:val="20"/>
              </w:rPr>
            </w:pPr>
          </w:p>
        </w:tc>
        <w:tc>
          <w:tcPr>
            <w:tcW w:w="1741" w:type="dxa"/>
            <w:shd w:val="clear" w:color="auto" w:fill="000000" w:themeFill="text1"/>
          </w:tcPr>
          <w:p w14:paraId="6048A0D6" w14:textId="77777777" w:rsidR="00B921A6" w:rsidRPr="00B921A6" w:rsidRDefault="00B921A6" w:rsidP="00177292">
            <w:pPr>
              <w:pStyle w:val="BodyText"/>
              <w:rPr>
                <w:b/>
                <w:color w:val="FFFFFF" w:themeColor="background1"/>
                <w:sz w:val="20"/>
              </w:rPr>
            </w:pPr>
          </w:p>
        </w:tc>
      </w:tr>
      <w:tr w:rsidR="002D6475" w:rsidRPr="002D6475" w14:paraId="10FE9225" w14:textId="77777777" w:rsidTr="00790043">
        <w:tc>
          <w:tcPr>
            <w:tcW w:w="1179" w:type="dxa"/>
            <w:shd w:val="clear" w:color="auto" w:fill="000000" w:themeFill="text1"/>
          </w:tcPr>
          <w:p w14:paraId="31FE1B00" w14:textId="0BA9D672" w:rsidR="002C24F5" w:rsidRPr="00ED720D" w:rsidRDefault="002C24F5" w:rsidP="002C24F5">
            <w:pPr>
              <w:pStyle w:val="BodyText"/>
              <w:rPr>
                <w:b/>
                <w:color w:val="FFFFFF" w:themeColor="background1"/>
                <w:sz w:val="20"/>
              </w:rPr>
            </w:pPr>
            <w:r w:rsidRPr="00ED720D">
              <w:rPr>
                <w:b/>
                <w:color w:val="FFFFFF" w:themeColor="background1"/>
                <w:sz w:val="20"/>
              </w:rPr>
              <w:t>4.4.1</w:t>
            </w:r>
          </w:p>
        </w:tc>
        <w:tc>
          <w:tcPr>
            <w:tcW w:w="5618" w:type="dxa"/>
            <w:shd w:val="clear" w:color="auto" w:fill="000000" w:themeFill="text1"/>
          </w:tcPr>
          <w:p w14:paraId="7C5E8A0A" w14:textId="6143FDBE" w:rsidR="002C24F5" w:rsidRPr="00ED720D" w:rsidRDefault="002C24F5" w:rsidP="00177292">
            <w:pPr>
              <w:pStyle w:val="BodyText"/>
              <w:rPr>
                <w:b/>
                <w:color w:val="FFFFFF" w:themeColor="background1"/>
                <w:sz w:val="20"/>
              </w:rPr>
            </w:pPr>
            <w:r w:rsidRPr="00ED720D">
              <w:rPr>
                <w:b/>
                <w:color w:val="FFFFFF" w:themeColor="background1"/>
                <w:sz w:val="20"/>
              </w:rPr>
              <w:t>TRAINING METHODS AND MATERIALS</w:t>
            </w:r>
          </w:p>
        </w:tc>
        <w:tc>
          <w:tcPr>
            <w:tcW w:w="1741" w:type="dxa"/>
            <w:shd w:val="clear" w:color="auto" w:fill="000000" w:themeFill="text1"/>
          </w:tcPr>
          <w:p w14:paraId="51E2A6EE" w14:textId="77777777" w:rsidR="002C24F5" w:rsidRPr="00ED720D" w:rsidRDefault="002C24F5" w:rsidP="00177292">
            <w:pPr>
              <w:pStyle w:val="BodyText"/>
              <w:rPr>
                <w:b/>
                <w:color w:val="FFFFFF" w:themeColor="background1"/>
                <w:sz w:val="20"/>
              </w:rPr>
            </w:pPr>
          </w:p>
        </w:tc>
        <w:tc>
          <w:tcPr>
            <w:tcW w:w="1741" w:type="dxa"/>
            <w:shd w:val="clear" w:color="auto" w:fill="000000" w:themeFill="text1"/>
          </w:tcPr>
          <w:p w14:paraId="7F2AD7B1" w14:textId="77777777" w:rsidR="002C24F5" w:rsidRPr="00ED720D" w:rsidRDefault="002C24F5" w:rsidP="00177292">
            <w:pPr>
              <w:pStyle w:val="BodyText"/>
              <w:rPr>
                <w:b/>
                <w:color w:val="FFFFFF" w:themeColor="background1"/>
                <w:sz w:val="20"/>
              </w:rPr>
            </w:pPr>
          </w:p>
        </w:tc>
      </w:tr>
      <w:tr w:rsidR="00B921A6" w:rsidRPr="00177292" w14:paraId="79CFC2DD" w14:textId="77777777" w:rsidTr="007B0F7E">
        <w:tc>
          <w:tcPr>
            <w:tcW w:w="1179" w:type="dxa"/>
          </w:tcPr>
          <w:p w14:paraId="3C89F73E" w14:textId="7A1D50AB" w:rsidR="00B921A6" w:rsidRPr="00177292" w:rsidRDefault="00B921A6" w:rsidP="002C24F5">
            <w:pPr>
              <w:pStyle w:val="BodyText"/>
              <w:rPr>
                <w:sz w:val="20"/>
              </w:rPr>
            </w:pPr>
            <w:r>
              <w:rPr>
                <w:sz w:val="20"/>
              </w:rPr>
              <w:t>4.</w:t>
            </w:r>
            <w:r w:rsidR="002C24F5">
              <w:rPr>
                <w:sz w:val="20"/>
              </w:rPr>
              <w:t>4</w:t>
            </w:r>
            <w:r>
              <w:rPr>
                <w:sz w:val="20"/>
              </w:rPr>
              <w:t>.1</w:t>
            </w:r>
            <w:r w:rsidR="002C24F5">
              <w:rPr>
                <w:sz w:val="20"/>
              </w:rPr>
              <w:t>.1</w:t>
            </w:r>
          </w:p>
        </w:tc>
        <w:tc>
          <w:tcPr>
            <w:tcW w:w="5618" w:type="dxa"/>
          </w:tcPr>
          <w:p w14:paraId="13DEE62F" w14:textId="2C4F1350" w:rsidR="00B921A6" w:rsidRPr="00CC38A2" w:rsidRDefault="00B921A6" w:rsidP="00A37D57">
            <w:pPr>
              <w:pStyle w:val="BodyText"/>
              <w:rPr>
                <w:sz w:val="20"/>
              </w:rPr>
            </w:pPr>
            <w:r w:rsidRPr="00CC38A2">
              <w:rPr>
                <w:sz w:val="20"/>
              </w:rPr>
              <w:t>What is the student / staff ratio</w:t>
            </w:r>
            <w:r w:rsidR="009F444E" w:rsidRPr="00CC38A2">
              <w:rPr>
                <w:sz w:val="20"/>
              </w:rPr>
              <w:t xml:space="preserve"> for this course</w:t>
            </w:r>
            <w:r w:rsidRPr="00CC38A2">
              <w:rPr>
                <w:sz w:val="20"/>
              </w:rPr>
              <w:t xml:space="preserve">? </w:t>
            </w:r>
          </w:p>
        </w:tc>
        <w:tc>
          <w:tcPr>
            <w:tcW w:w="1741" w:type="dxa"/>
          </w:tcPr>
          <w:p w14:paraId="693158B0" w14:textId="77777777" w:rsidR="00B921A6" w:rsidRPr="00177292" w:rsidRDefault="00B921A6" w:rsidP="00177292">
            <w:pPr>
              <w:pStyle w:val="BodyText"/>
              <w:rPr>
                <w:sz w:val="20"/>
              </w:rPr>
            </w:pPr>
          </w:p>
        </w:tc>
        <w:tc>
          <w:tcPr>
            <w:tcW w:w="1741" w:type="dxa"/>
          </w:tcPr>
          <w:p w14:paraId="252439F2" w14:textId="77777777" w:rsidR="00B921A6" w:rsidRPr="00177292" w:rsidRDefault="00B921A6" w:rsidP="00177292">
            <w:pPr>
              <w:pStyle w:val="BodyText"/>
              <w:rPr>
                <w:sz w:val="20"/>
              </w:rPr>
            </w:pPr>
          </w:p>
        </w:tc>
      </w:tr>
      <w:tr w:rsidR="00A37D57" w:rsidRPr="00177292" w14:paraId="2F167787" w14:textId="77777777" w:rsidTr="007B0F7E">
        <w:trPr>
          <w:ins w:id="155" w:author="Abercrombie, Kerrie" w:date="2021-03-15T17:43:00Z"/>
        </w:trPr>
        <w:tc>
          <w:tcPr>
            <w:tcW w:w="1179" w:type="dxa"/>
          </w:tcPr>
          <w:p w14:paraId="15D19542" w14:textId="7C04C4D1" w:rsidR="00A37D57" w:rsidRDefault="00E43BD6" w:rsidP="002C24F5">
            <w:pPr>
              <w:pStyle w:val="BodyText"/>
              <w:rPr>
                <w:ins w:id="156" w:author="Abercrombie, Kerrie" w:date="2021-03-15T17:43:00Z"/>
                <w:sz w:val="20"/>
              </w:rPr>
            </w:pPr>
            <w:r>
              <w:rPr>
                <w:sz w:val="20"/>
              </w:rPr>
              <w:t>4.4.1.2</w:t>
            </w:r>
          </w:p>
        </w:tc>
        <w:tc>
          <w:tcPr>
            <w:tcW w:w="5618" w:type="dxa"/>
          </w:tcPr>
          <w:p w14:paraId="2457C4E4" w14:textId="037DD4FE" w:rsidR="00A37D57" w:rsidRPr="00CC38A2" w:rsidRDefault="00A37D57" w:rsidP="00B921A6">
            <w:pPr>
              <w:pStyle w:val="BodyText"/>
              <w:rPr>
                <w:ins w:id="157" w:author="Abercrombie, Kerrie" w:date="2021-03-15T17:43:00Z"/>
                <w:sz w:val="20"/>
              </w:rPr>
            </w:pPr>
            <w:ins w:id="158" w:author="Abercrombie, Kerrie" w:date="2021-03-15T17:43:00Z">
              <w:r w:rsidRPr="00CC38A2">
                <w:rPr>
                  <w:sz w:val="20"/>
                </w:rPr>
                <w:t>How was student / staff ratio for this course determined?</w:t>
              </w:r>
            </w:ins>
          </w:p>
        </w:tc>
        <w:tc>
          <w:tcPr>
            <w:tcW w:w="1741" w:type="dxa"/>
          </w:tcPr>
          <w:p w14:paraId="56293658" w14:textId="77777777" w:rsidR="00A37D57" w:rsidRPr="00177292" w:rsidRDefault="00A37D57" w:rsidP="00177292">
            <w:pPr>
              <w:pStyle w:val="BodyText"/>
              <w:rPr>
                <w:ins w:id="159" w:author="Abercrombie, Kerrie" w:date="2021-03-15T17:43:00Z"/>
                <w:sz w:val="20"/>
              </w:rPr>
            </w:pPr>
          </w:p>
        </w:tc>
        <w:tc>
          <w:tcPr>
            <w:tcW w:w="1741" w:type="dxa"/>
          </w:tcPr>
          <w:p w14:paraId="0616ADCE" w14:textId="77777777" w:rsidR="00A37D57" w:rsidRPr="00177292" w:rsidRDefault="00A37D57" w:rsidP="00177292">
            <w:pPr>
              <w:pStyle w:val="BodyText"/>
              <w:rPr>
                <w:ins w:id="160" w:author="Abercrombie, Kerrie" w:date="2021-03-15T17:43:00Z"/>
                <w:sz w:val="20"/>
              </w:rPr>
            </w:pPr>
          </w:p>
        </w:tc>
      </w:tr>
      <w:tr w:rsidR="007B0F7E" w:rsidRPr="00177292" w14:paraId="6A684D73" w14:textId="77777777" w:rsidTr="00790043">
        <w:trPr>
          <w:ins w:id="161" w:author="Abercrombie, Kerrie" w:date="2021-03-11T16:02:00Z"/>
        </w:trPr>
        <w:tc>
          <w:tcPr>
            <w:tcW w:w="1179" w:type="dxa"/>
          </w:tcPr>
          <w:p w14:paraId="1B55A615" w14:textId="7FC1A60C" w:rsidR="007B0F7E" w:rsidRDefault="00E43BD6" w:rsidP="002C24F5">
            <w:pPr>
              <w:pStyle w:val="BodyText"/>
              <w:rPr>
                <w:ins w:id="162" w:author="Abercrombie, Kerrie" w:date="2021-03-11T16:02:00Z"/>
                <w:sz w:val="20"/>
              </w:rPr>
            </w:pPr>
            <w:r>
              <w:rPr>
                <w:sz w:val="20"/>
              </w:rPr>
              <w:t>4.4.1.</w:t>
            </w:r>
            <w:r w:rsidR="0076101D">
              <w:rPr>
                <w:sz w:val="20"/>
              </w:rPr>
              <w:t>3</w:t>
            </w:r>
          </w:p>
        </w:tc>
        <w:tc>
          <w:tcPr>
            <w:tcW w:w="5618" w:type="dxa"/>
          </w:tcPr>
          <w:p w14:paraId="3FD13544" w14:textId="3AF20D69" w:rsidR="007B0F7E" w:rsidRDefault="00941318" w:rsidP="00B86F8F">
            <w:pPr>
              <w:pStyle w:val="BodyText"/>
              <w:rPr>
                <w:ins w:id="163" w:author="Abercrombie, Kerrie" w:date="2021-03-11T16:02:00Z"/>
                <w:sz w:val="20"/>
              </w:rPr>
            </w:pPr>
            <w:ins w:id="164" w:author="Kevin Gregory" w:date="2021-03-19T10:53:00Z">
              <w:r>
                <w:rPr>
                  <w:sz w:val="20"/>
                </w:rPr>
                <w:t>Do the course presentations / materials / simulation cover all subject elements from the relevant model course?</w:t>
              </w:r>
            </w:ins>
          </w:p>
        </w:tc>
        <w:tc>
          <w:tcPr>
            <w:tcW w:w="1741" w:type="dxa"/>
          </w:tcPr>
          <w:p w14:paraId="57F55009" w14:textId="77777777" w:rsidR="007B0F7E" w:rsidRPr="00177292" w:rsidRDefault="007B0F7E" w:rsidP="00177292">
            <w:pPr>
              <w:pStyle w:val="BodyText"/>
              <w:rPr>
                <w:ins w:id="165" w:author="Abercrombie, Kerrie" w:date="2021-03-11T16:02:00Z"/>
                <w:sz w:val="20"/>
              </w:rPr>
            </w:pPr>
          </w:p>
        </w:tc>
        <w:tc>
          <w:tcPr>
            <w:tcW w:w="1741" w:type="dxa"/>
          </w:tcPr>
          <w:p w14:paraId="790C5D68" w14:textId="77777777" w:rsidR="007B0F7E" w:rsidRPr="00177292" w:rsidRDefault="007B0F7E" w:rsidP="00177292">
            <w:pPr>
              <w:pStyle w:val="BodyText"/>
              <w:rPr>
                <w:ins w:id="166" w:author="Abercrombie, Kerrie" w:date="2021-03-11T16:02:00Z"/>
                <w:sz w:val="20"/>
              </w:rPr>
            </w:pPr>
          </w:p>
        </w:tc>
      </w:tr>
      <w:tr w:rsidR="00941318" w:rsidRPr="00177292" w14:paraId="563FE43D" w14:textId="77777777" w:rsidTr="00790043">
        <w:trPr>
          <w:ins w:id="167" w:author="Kevin Gregory" w:date="2021-03-19T10:51:00Z"/>
        </w:trPr>
        <w:tc>
          <w:tcPr>
            <w:tcW w:w="1179" w:type="dxa"/>
          </w:tcPr>
          <w:p w14:paraId="5B27DA7F" w14:textId="56C56664" w:rsidR="00941318" w:rsidRDefault="00941318" w:rsidP="002C24F5">
            <w:pPr>
              <w:pStyle w:val="BodyText"/>
              <w:rPr>
                <w:ins w:id="168" w:author="Kevin Gregory" w:date="2021-03-19T10:51:00Z"/>
                <w:sz w:val="20"/>
              </w:rPr>
            </w:pPr>
            <w:r>
              <w:rPr>
                <w:sz w:val="20"/>
              </w:rPr>
              <w:t>4.4.1</w:t>
            </w:r>
            <w:r w:rsidR="0076101D">
              <w:rPr>
                <w:sz w:val="20"/>
              </w:rPr>
              <w:t>.4</w:t>
            </w:r>
          </w:p>
        </w:tc>
        <w:tc>
          <w:tcPr>
            <w:tcW w:w="5618" w:type="dxa"/>
          </w:tcPr>
          <w:p w14:paraId="22F6334C" w14:textId="62A9559E" w:rsidR="00941318" w:rsidRDefault="00941318" w:rsidP="00B86F8F">
            <w:pPr>
              <w:pStyle w:val="BodyText"/>
              <w:rPr>
                <w:ins w:id="169" w:author="Kevin Gregory" w:date="2021-03-19T10:51:00Z"/>
                <w:sz w:val="20"/>
              </w:rPr>
            </w:pPr>
            <w:ins w:id="170" w:author="Kevin Gregory" w:date="2021-03-19T10:53:00Z">
              <w:r>
                <w:rPr>
                  <w:sz w:val="20"/>
                </w:rPr>
                <w:t>Do the course presentations / materials / simulation training meet the learning outcomes?</w:t>
              </w:r>
            </w:ins>
          </w:p>
        </w:tc>
        <w:tc>
          <w:tcPr>
            <w:tcW w:w="1741" w:type="dxa"/>
          </w:tcPr>
          <w:p w14:paraId="5A1AB96F" w14:textId="77777777" w:rsidR="00941318" w:rsidRPr="00177292" w:rsidRDefault="00941318" w:rsidP="00177292">
            <w:pPr>
              <w:pStyle w:val="BodyText"/>
              <w:rPr>
                <w:ins w:id="171" w:author="Kevin Gregory" w:date="2021-03-19T10:51:00Z"/>
                <w:sz w:val="20"/>
              </w:rPr>
            </w:pPr>
          </w:p>
        </w:tc>
        <w:tc>
          <w:tcPr>
            <w:tcW w:w="1741" w:type="dxa"/>
          </w:tcPr>
          <w:p w14:paraId="4E48B476" w14:textId="77777777" w:rsidR="00941318" w:rsidRPr="00177292" w:rsidRDefault="00941318" w:rsidP="00177292">
            <w:pPr>
              <w:pStyle w:val="BodyText"/>
              <w:rPr>
                <w:ins w:id="172" w:author="Kevin Gregory" w:date="2021-03-19T10:51:00Z"/>
                <w:sz w:val="20"/>
              </w:rPr>
            </w:pPr>
          </w:p>
        </w:tc>
      </w:tr>
      <w:tr w:rsidR="0076101D" w:rsidRPr="00177292" w14:paraId="28C7D54A" w14:textId="77777777" w:rsidTr="00790043">
        <w:trPr>
          <w:ins w:id="173" w:author="Kevin Gregory" w:date="2021-03-19T10:55:00Z"/>
        </w:trPr>
        <w:tc>
          <w:tcPr>
            <w:tcW w:w="1179" w:type="dxa"/>
          </w:tcPr>
          <w:p w14:paraId="1D33FA97" w14:textId="7881EEBF" w:rsidR="0076101D" w:rsidRDefault="0076101D" w:rsidP="0076101D">
            <w:pPr>
              <w:pStyle w:val="BodyText"/>
              <w:rPr>
                <w:ins w:id="174" w:author="Kevin Gregory" w:date="2021-03-19T10:55:00Z"/>
                <w:sz w:val="20"/>
              </w:rPr>
            </w:pPr>
            <w:r>
              <w:rPr>
                <w:sz w:val="20"/>
              </w:rPr>
              <w:t>4.4.1.5</w:t>
            </w:r>
          </w:p>
        </w:tc>
        <w:tc>
          <w:tcPr>
            <w:tcW w:w="5618" w:type="dxa"/>
          </w:tcPr>
          <w:p w14:paraId="6E2138E9" w14:textId="5DCADE8F" w:rsidR="003E4645" w:rsidRDefault="003E4645" w:rsidP="00C3335C">
            <w:pPr>
              <w:pStyle w:val="BodyText"/>
              <w:rPr>
                <w:ins w:id="175" w:author="Kevin Gregory" w:date="2021-03-19T10:55:00Z"/>
                <w:sz w:val="20"/>
              </w:rPr>
            </w:pPr>
            <w:commentRangeStart w:id="176"/>
            <w:ins w:id="177" w:author="Kevin Gregory" w:date="2021-03-19T10:55:00Z">
              <w:r>
                <w:rPr>
                  <w:sz w:val="20"/>
                </w:rPr>
                <w:t xml:space="preserve">Are the </w:t>
              </w:r>
            </w:ins>
            <w:ins w:id="178" w:author="Abercrombie, Kerrie" w:date="2021-03-26T13:56:00Z">
              <w:r w:rsidR="00C3335C">
                <w:rPr>
                  <w:sz w:val="20"/>
                </w:rPr>
                <w:t xml:space="preserve">student </w:t>
              </w:r>
            </w:ins>
            <w:ins w:id="179" w:author="Kevin Gregory" w:date="2021-03-19T10:55:00Z">
              <w:r>
                <w:rPr>
                  <w:sz w:val="20"/>
                </w:rPr>
                <w:t xml:space="preserve">training materials </w:t>
              </w:r>
              <w:r w:rsidRPr="007677E4">
                <w:rPr>
                  <w:sz w:val="20"/>
                </w:rPr>
                <w:t xml:space="preserve">(e.g. </w:t>
              </w:r>
              <w:del w:id="180" w:author="Abercrombie, Kerrie" w:date="2021-03-26T13:56:00Z">
                <w:r w:rsidRPr="007677E4" w:rsidDel="00C3335C">
                  <w:rPr>
                    <w:sz w:val="20"/>
                  </w:rPr>
                  <w:delText xml:space="preserve">course </w:delText>
                </w:r>
              </w:del>
              <w:r w:rsidRPr="007677E4">
                <w:rPr>
                  <w:sz w:val="20"/>
                </w:rPr>
                <w:t xml:space="preserve">notes, </w:t>
              </w:r>
              <w:del w:id="181" w:author="Abercrombie, Kerrie" w:date="2021-03-26T13:56:00Z">
                <w:r w:rsidRPr="007677E4" w:rsidDel="00C3335C">
                  <w:rPr>
                    <w:sz w:val="20"/>
                  </w:rPr>
                  <w:delText xml:space="preserve">course </w:delText>
                </w:r>
              </w:del>
              <w:r w:rsidRPr="007677E4">
                <w:rPr>
                  <w:sz w:val="20"/>
                </w:rPr>
                <w:t xml:space="preserve">presentations and reference documents </w:t>
              </w:r>
              <w:proofErr w:type="spellStart"/>
              <w:r w:rsidRPr="007677E4">
                <w:rPr>
                  <w:sz w:val="20"/>
                </w:rPr>
                <w:t>etc</w:t>
              </w:r>
              <w:proofErr w:type="spellEnd"/>
              <w:r w:rsidRPr="007677E4">
                <w:rPr>
                  <w:sz w:val="20"/>
                </w:rPr>
                <w:t>)</w:t>
              </w:r>
              <w:r>
                <w:rPr>
                  <w:sz w:val="20"/>
                </w:rPr>
                <w:t xml:space="preserve"> </w:t>
              </w:r>
            </w:ins>
            <w:r>
              <w:rPr>
                <w:sz w:val="20"/>
              </w:rPr>
              <w:t>consistent with IALA standards</w:t>
            </w:r>
            <w:ins w:id="182" w:author="Kevin Gregory" w:date="2021-03-19T10:55:00Z">
              <w:r>
                <w:rPr>
                  <w:sz w:val="20"/>
                </w:rPr>
                <w:t xml:space="preserve">? </w:t>
              </w:r>
            </w:ins>
            <w:commentRangeEnd w:id="176"/>
            <w:r>
              <w:rPr>
                <w:rStyle w:val="CommentReference"/>
              </w:rPr>
              <w:commentReference w:id="176"/>
            </w:r>
            <w:ins w:id="183" w:author="Kevin Gregory" w:date="2021-03-19T10:55:00Z">
              <w:r>
                <w:rPr>
                  <w:sz w:val="20"/>
                </w:rPr>
                <w:t>Are copies provided to the student?</w:t>
              </w:r>
            </w:ins>
          </w:p>
        </w:tc>
        <w:tc>
          <w:tcPr>
            <w:tcW w:w="1741" w:type="dxa"/>
          </w:tcPr>
          <w:p w14:paraId="0B913C7B" w14:textId="77777777" w:rsidR="0076101D" w:rsidRPr="00177292" w:rsidRDefault="0076101D" w:rsidP="0076101D">
            <w:pPr>
              <w:pStyle w:val="BodyText"/>
              <w:rPr>
                <w:ins w:id="184" w:author="Kevin Gregory" w:date="2021-03-19T10:55:00Z"/>
                <w:sz w:val="20"/>
              </w:rPr>
            </w:pPr>
          </w:p>
        </w:tc>
        <w:tc>
          <w:tcPr>
            <w:tcW w:w="1741" w:type="dxa"/>
          </w:tcPr>
          <w:p w14:paraId="5DC9FBA5" w14:textId="77777777" w:rsidR="0076101D" w:rsidRPr="00177292" w:rsidRDefault="0076101D" w:rsidP="0076101D">
            <w:pPr>
              <w:pStyle w:val="BodyText"/>
              <w:rPr>
                <w:ins w:id="185" w:author="Kevin Gregory" w:date="2021-03-19T10:55:00Z"/>
                <w:sz w:val="20"/>
              </w:rPr>
            </w:pPr>
          </w:p>
        </w:tc>
      </w:tr>
      <w:tr w:rsidR="0076101D" w:rsidRPr="00177292" w14:paraId="52942DFA" w14:textId="77777777" w:rsidTr="00790043">
        <w:trPr>
          <w:ins w:id="186" w:author="Abercrombie, Kerrie" w:date="2021-03-11T13:13:00Z"/>
        </w:trPr>
        <w:tc>
          <w:tcPr>
            <w:tcW w:w="1179" w:type="dxa"/>
          </w:tcPr>
          <w:p w14:paraId="6E5677CA" w14:textId="6295ED38" w:rsidR="0076101D" w:rsidRDefault="0076101D" w:rsidP="0076101D">
            <w:pPr>
              <w:pStyle w:val="BodyText"/>
              <w:rPr>
                <w:ins w:id="187" w:author="Abercrombie, Kerrie" w:date="2021-03-11T13:13:00Z"/>
                <w:sz w:val="20"/>
              </w:rPr>
            </w:pPr>
            <w:r>
              <w:rPr>
                <w:sz w:val="20"/>
              </w:rPr>
              <w:t>4.4.1.6</w:t>
            </w:r>
          </w:p>
        </w:tc>
        <w:tc>
          <w:tcPr>
            <w:tcW w:w="5618" w:type="dxa"/>
          </w:tcPr>
          <w:p w14:paraId="063E6757" w14:textId="5525F790" w:rsidR="0076101D" w:rsidRPr="00CC38A2" w:rsidRDefault="0076101D" w:rsidP="0076101D">
            <w:pPr>
              <w:pStyle w:val="BodyText"/>
              <w:rPr>
                <w:ins w:id="188" w:author="Abercrombie, Kerrie" w:date="2021-03-11T13:13:00Z"/>
                <w:sz w:val="20"/>
              </w:rPr>
            </w:pPr>
            <w:ins w:id="189" w:author="Abercrombie, Kerrie" w:date="2021-03-11T16:05:00Z">
              <w:r w:rsidRPr="00CC38A2">
                <w:rPr>
                  <w:sz w:val="20"/>
                </w:rPr>
                <w:t>H</w:t>
              </w:r>
            </w:ins>
            <w:ins w:id="190" w:author="Abercrombie, Kerrie" w:date="2021-03-11T13:41:00Z">
              <w:r w:rsidRPr="00CC38A2">
                <w:rPr>
                  <w:sz w:val="20"/>
                </w:rPr>
                <w:t xml:space="preserve">ow will </w:t>
              </w:r>
            </w:ins>
            <w:ins w:id="191" w:author="Abercrombie, Kerrie" w:date="2021-03-11T16:05:00Z">
              <w:r w:rsidRPr="00CC38A2">
                <w:rPr>
                  <w:sz w:val="20"/>
                </w:rPr>
                <w:t xml:space="preserve">the course </w:t>
              </w:r>
            </w:ins>
            <w:ins w:id="192" w:author="Abercrombie, Kerrie" w:date="2021-03-11T13:41:00Z">
              <w:r w:rsidRPr="00CC38A2">
                <w:rPr>
                  <w:sz w:val="20"/>
                </w:rPr>
                <w:t xml:space="preserve">be delivered? </w:t>
              </w:r>
            </w:ins>
          </w:p>
        </w:tc>
        <w:tc>
          <w:tcPr>
            <w:tcW w:w="1741" w:type="dxa"/>
          </w:tcPr>
          <w:p w14:paraId="230F17E6" w14:textId="77777777" w:rsidR="0076101D" w:rsidRPr="00177292" w:rsidRDefault="0076101D" w:rsidP="0076101D">
            <w:pPr>
              <w:pStyle w:val="BodyText"/>
              <w:rPr>
                <w:ins w:id="193" w:author="Abercrombie, Kerrie" w:date="2021-03-11T13:13:00Z"/>
                <w:sz w:val="20"/>
              </w:rPr>
            </w:pPr>
          </w:p>
        </w:tc>
        <w:tc>
          <w:tcPr>
            <w:tcW w:w="1741" w:type="dxa"/>
          </w:tcPr>
          <w:p w14:paraId="15149B3D" w14:textId="77777777" w:rsidR="0076101D" w:rsidRPr="00177292" w:rsidRDefault="0076101D" w:rsidP="0076101D">
            <w:pPr>
              <w:pStyle w:val="BodyText"/>
              <w:rPr>
                <w:ins w:id="194" w:author="Abercrombie, Kerrie" w:date="2021-03-11T13:13:00Z"/>
                <w:sz w:val="20"/>
              </w:rPr>
            </w:pPr>
          </w:p>
        </w:tc>
      </w:tr>
      <w:tr w:rsidR="0076101D" w:rsidRPr="00177292" w14:paraId="5A4447C1" w14:textId="77777777" w:rsidTr="00790043">
        <w:trPr>
          <w:ins w:id="195" w:author="Abercrombie, Kerrie" w:date="2021-03-15T17:44:00Z"/>
        </w:trPr>
        <w:tc>
          <w:tcPr>
            <w:tcW w:w="1179" w:type="dxa"/>
          </w:tcPr>
          <w:p w14:paraId="163F3D97" w14:textId="24C38B9F" w:rsidR="0076101D" w:rsidRDefault="0076101D" w:rsidP="0076101D">
            <w:pPr>
              <w:pStyle w:val="BodyText"/>
              <w:rPr>
                <w:ins w:id="196" w:author="Abercrombie, Kerrie" w:date="2021-03-15T17:44:00Z"/>
                <w:sz w:val="20"/>
              </w:rPr>
            </w:pPr>
            <w:r>
              <w:rPr>
                <w:sz w:val="20"/>
              </w:rPr>
              <w:t>4.4.1.</w:t>
            </w:r>
            <w:r w:rsidR="00A13E2D">
              <w:rPr>
                <w:sz w:val="20"/>
              </w:rPr>
              <w:t>7</w:t>
            </w:r>
          </w:p>
        </w:tc>
        <w:tc>
          <w:tcPr>
            <w:tcW w:w="5618" w:type="dxa"/>
          </w:tcPr>
          <w:p w14:paraId="132A9589" w14:textId="73F907E5" w:rsidR="0076101D" w:rsidRPr="00CC38A2" w:rsidRDefault="0076101D" w:rsidP="0076101D">
            <w:pPr>
              <w:pStyle w:val="BodyText"/>
              <w:rPr>
                <w:ins w:id="197" w:author="Abercrombie, Kerrie" w:date="2021-03-15T17:44:00Z"/>
                <w:sz w:val="20"/>
              </w:rPr>
            </w:pPr>
            <w:ins w:id="198" w:author="Abercrombie, Kerrie" w:date="2021-03-15T17:44:00Z">
              <w:r w:rsidRPr="00CC38A2">
                <w:rPr>
                  <w:sz w:val="20"/>
                </w:rPr>
                <w:t>Does the training materials vary depending on the delivery material used (</w:t>
              </w:r>
              <w:proofErr w:type="spellStart"/>
              <w:r w:rsidRPr="00CC38A2">
                <w:rPr>
                  <w:sz w:val="20"/>
                </w:rPr>
                <w:t>eg</w:t>
              </w:r>
              <w:proofErr w:type="spellEnd"/>
              <w:r w:rsidRPr="00CC38A2">
                <w:rPr>
                  <w:sz w:val="20"/>
                </w:rPr>
                <w:t xml:space="preserve"> classroom, remote lectures, e-learning or other blended form)?</w:t>
              </w:r>
            </w:ins>
          </w:p>
        </w:tc>
        <w:tc>
          <w:tcPr>
            <w:tcW w:w="1741" w:type="dxa"/>
          </w:tcPr>
          <w:p w14:paraId="63B76DC7" w14:textId="77777777" w:rsidR="0076101D" w:rsidRPr="00177292" w:rsidRDefault="0076101D" w:rsidP="0076101D">
            <w:pPr>
              <w:pStyle w:val="BodyText"/>
              <w:rPr>
                <w:ins w:id="199" w:author="Abercrombie, Kerrie" w:date="2021-03-15T17:44:00Z"/>
                <w:sz w:val="20"/>
              </w:rPr>
            </w:pPr>
          </w:p>
        </w:tc>
        <w:tc>
          <w:tcPr>
            <w:tcW w:w="1741" w:type="dxa"/>
          </w:tcPr>
          <w:p w14:paraId="0EFB504D" w14:textId="77777777" w:rsidR="0076101D" w:rsidRPr="00177292" w:rsidRDefault="0076101D" w:rsidP="0076101D">
            <w:pPr>
              <w:pStyle w:val="BodyText"/>
              <w:rPr>
                <w:ins w:id="200" w:author="Abercrombie, Kerrie" w:date="2021-03-15T17:44:00Z"/>
                <w:sz w:val="20"/>
              </w:rPr>
            </w:pPr>
          </w:p>
        </w:tc>
      </w:tr>
      <w:tr w:rsidR="0076101D" w:rsidRPr="00177292" w14:paraId="4B04A42B" w14:textId="77777777" w:rsidTr="00790043">
        <w:trPr>
          <w:ins w:id="201" w:author="Abercrombie, Kerrie" w:date="2021-03-11T13:07:00Z"/>
        </w:trPr>
        <w:tc>
          <w:tcPr>
            <w:tcW w:w="1179" w:type="dxa"/>
          </w:tcPr>
          <w:p w14:paraId="0C661D73" w14:textId="05AA4B94" w:rsidR="0076101D" w:rsidRDefault="0076101D" w:rsidP="0076101D">
            <w:pPr>
              <w:pStyle w:val="BodyText"/>
              <w:rPr>
                <w:ins w:id="202" w:author="Abercrombie, Kerrie" w:date="2021-03-11T13:07:00Z"/>
                <w:sz w:val="20"/>
              </w:rPr>
            </w:pPr>
            <w:r>
              <w:rPr>
                <w:sz w:val="20"/>
              </w:rPr>
              <w:t>4.4.1.</w:t>
            </w:r>
            <w:r w:rsidR="00A13E2D">
              <w:rPr>
                <w:sz w:val="20"/>
              </w:rPr>
              <w:t>8</w:t>
            </w:r>
          </w:p>
        </w:tc>
        <w:tc>
          <w:tcPr>
            <w:tcW w:w="5618" w:type="dxa"/>
          </w:tcPr>
          <w:p w14:paraId="44847AF3" w14:textId="489AE3F3" w:rsidR="0076101D" w:rsidRDefault="0076101D" w:rsidP="0076101D">
            <w:pPr>
              <w:pStyle w:val="BodyText"/>
              <w:rPr>
                <w:ins w:id="203" w:author="Abercrombie, Kerrie" w:date="2021-03-11T13:07:00Z"/>
                <w:sz w:val="20"/>
              </w:rPr>
            </w:pPr>
            <w:ins w:id="204" w:author="Abercrombie, Kerrie" w:date="2021-03-12T11:38:00Z">
              <w:r>
                <w:rPr>
                  <w:sz w:val="20"/>
                </w:rPr>
                <w:t>Are</w:t>
              </w:r>
            </w:ins>
            <w:ins w:id="205" w:author="Abercrombie, Kerrie" w:date="2021-03-11T15:51:00Z">
              <w:r>
                <w:rPr>
                  <w:sz w:val="20"/>
                </w:rPr>
                <w:t xml:space="preserve"> there procedures or instructions specific to delivery of the course?</w:t>
              </w:r>
            </w:ins>
          </w:p>
        </w:tc>
        <w:tc>
          <w:tcPr>
            <w:tcW w:w="1741" w:type="dxa"/>
          </w:tcPr>
          <w:p w14:paraId="296DA2A2" w14:textId="77777777" w:rsidR="0076101D" w:rsidRPr="00177292" w:rsidRDefault="0076101D" w:rsidP="0076101D">
            <w:pPr>
              <w:pStyle w:val="BodyText"/>
              <w:rPr>
                <w:ins w:id="206" w:author="Abercrombie, Kerrie" w:date="2021-03-11T13:07:00Z"/>
                <w:sz w:val="20"/>
              </w:rPr>
            </w:pPr>
          </w:p>
        </w:tc>
        <w:tc>
          <w:tcPr>
            <w:tcW w:w="1741" w:type="dxa"/>
          </w:tcPr>
          <w:p w14:paraId="6E04D8F8" w14:textId="77777777" w:rsidR="0076101D" w:rsidRPr="00177292" w:rsidRDefault="0076101D" w:rsidP="0076101D">
            <w:pPr>
              <w:pStyle w:val="BodyText"/>
              <w:rPr>
                <w:ins w:id="207" w:author="Abercrombie, Kerrie" w:date="2021-03-11T13:07:00Z"/>
                <w:sz w:val="20"/>
              </w:rPr>
            </w:pPr>
          </w:p>
        </w:tc>
      </w:tr>
      <w:tr w:rsidR="0076101D" w:rsidRPr="00177292" w14:paraId="3D940980" w14:textId="77777777" w:rsidTr="007B0F7E">
        <w:tc>
          <w:tcPr>
            <w:tcW w:w="1179" w:type="dxa"/>
          </w:tcPr>
          <w:p w14:paraId="138C3D2D" w14:textId="3DD7236E" w:rsidR="0076101D" w:rsidRDefault="0076101D" w:rsidP="0076101D">
            <w:pPr>
              <w:pStyle w:val="BodyText"/>
              <w:rPr>
                <w:sz w:val="20"/>
              </w:rPr>
            </w:pPr>
            <w:r>
              <w:rPr>
                <w:sz w:val="20"/>
              </w:rPr>
              <w:t>4.4.1.9</w:t>
            </w:r>
          </w:p>
        </w:tc>
        <w:tc>
          <w:tcPr>
            <w:tcW w:w="5618" w:type="dxa"/>
          </w:tcPr>
          <w:p w14:paraId="061394D5" w14:textId="6CD817DB" w:rsidR="0076101D" w:rsidRDefault="0076101D" w:rsidP="0076101D">
            <w:pPr>
              <w:pStyle w:val="BodyText"/>
              <w:rPr>
                <w:sz w:val="20"/>
              </w:rPr>
            </w:pPr>
            <w:r w:rsidRPr="009B7369">
              <w:rPr>
                <w:sz w:val="20"/>
              </w:rPr>
              <w:t>Are there procedures</w:t>
            </w:r>
            <w:r>
              <w:rPr>
                <w:sz w:val="20"/>
              </w:rPr>
              <w:t>/processes</w:t>
            </w:r>
            <w:r w:rsidRPr="009B7369">
              <w:rPr>
                <w:sz w:val="20"/>
              </w:rPr>
              <w:t xml:space="preserve"> in place for periodic review</w:t>
            </w:r>
            <w:r>
              <w:rPr>
                <w:sz w:val="20"/>
              </w:rPr>
              <w:t xml:space="preserve"> of the course </w:t>
            </w:r>
            <w:r w:rsidRPr="009B7369">
              <w:rPr>
                <w:sz w:val="20"/>
              </w:rPr>
              <w:t xml:space="preserve">curriculum and </w:t>
            </w:r>
            <w:r>
              <w:rPr>
                <w:sz w:val="20"/>
              </w:rPr>
              <w:t xml:space="preserve">training </w:t>
            </w:r>
            <w:r w:rsidRPr="009B7369">
              <w:rPr>
                <w:sz w:val="20"/>
              </w:rPr>
              <w:t xml:space="preserve">materials?                                                                                   </w:t>
            </w:r>
          </w:p>
        </w:tc>
        <w:tc>
          <w:tcPr>
            <w:tcW w:w="1741" w:type="dxa"/>
          </w:tcPr>
          <w:p w14:paraId="38416CAC" w14:textId="77777777" w:rsidR="0076101D" w:rsidRPr="00177292" w:rsidRDefault="0076101D" w:rsidP="0076101D">
            <w:pPr>
              <w:pStyle w:val="BodyText"/>
              <w:rPr>
                <w:sz w:val="20"/>
              </w:rPr>
            </w:pPr>
          </w:p>
        </w:tc>
        <w:tc>
          <w:tcPr>
            <w:tcW w:w="1741" w:type="dxa"/>
          </w:tcPr>
          <w:p w14:paraId="40F2CC4A" w14:textId="77777777" w:rsidR="0076101D" w:rsidRPr="00177292" w:rsidRDefault="0076101D" w:rsidP="0076101D">
            <w:pPr>
              <w:pStyle w:val="BodyText"/>
              <w:rPr>
                <w:sz w:val="20"/>
              </w:rPr>
            </w:pPr>
          </w:p>
        </w:tc>
      </w:tr>
      <w:tr w:rsidR="002D6475" w:rsidRPr="002D6475" w14:paraId="32A3077B" w14:textId="77777777" w:rsidTr="00790043">
        <w:tc>
          <w:tcPr>
            <w:tcW w:w="1179" w:type="dxa"/>
            <w:shd w:val="clear" w:color="auto" w:fill="000000" w:themeFill="text1"/>
          </w:tcPr>
          <w:p w14:paraId="3893D6A6" w14:textId="0345E8C1" w:rsidR="0076101D" w:rsidRPr="00ED720D" w:rsidRDefault="0076101D" w:rsidP="0076101D">
            <w:pPr>
              <w:pStyle w:val="BodyText"/>
              <w:rPr>
                <w:b/>
                <w:color w:val="FFFFFF" w:themeColor="background1"/>
                <w:sz w:val="20"/>
              </w:rPr>
            </w:pPr>
            <w:r w:rsidRPr="00ED720D">
              <w:rPr>
                <w:b/>
                <w:color w:val="FFFFFF" w:themeColor="background1"/>
                <w:sz w:val="20"/>
              </w:rPr>
              <w:t>4.4.2</w:t>
            </w:r>
          </w:p>
        </w:tc>
        <w:tc>
          <w:tcPr>
            <w:tcW w:w="5618" w:type="dxa"/>
            <w:shd w:val="clear" w:color="auto" w:fill="000000" w:themeFill="text1"/>
          </w:tcPr>
          <w:p w14:paraId="1A9E7453" w14:textId="24CE16B3" w:rsidR="0076101D" w:rsidRPr="00ED720D" w:rsidRDefault="0076101D" w:rsidP="0076101D">
            <w:pPr>
              <w:pStyle w:val="BodyText"/>
              <w:rPr>
                <w:b/>
                <w:color w:val="FFFFFF" w:themeColor="background1"/>
                <w:sz w:val="20"/>
              </w:rPr>
            </w:pPr>
            <w:r w:rsidRPr="00ED720D">
              <w:rPr>
                <w:b/>
                <w:color w:val="FFFFFF" w:themeColor="background1"/>
                <w:sz w:val="20"/>
              </w:rPr>
              <w:t>FACILITIES AND EQUIPMENT</w:t>
            </w:r>
          </w:p>
        </w:tc>
        <w:tc>
          <w:tcPr>
            <w:tcW w:w="1741" w:type="dxa"/>
            <w:shd w:val="clear" w:color="auto" w:fill="000000" w:themeFill="text1"/>
          </w:tcPr>
          <w:p w14:paraId="4BE15BB5" w14:textId="77777777" w:rsidR="0076101D" w:rsidRPr="00ED720D" w:rsidRDefault="0076101D" w:rsidP="0076101D">
            <w:pPr>
              <w:pStyle w:val="BodyText"/>
              <w:rPr>
                <w:b/>
                <w:color w:val="FFFFFF" w:themeColor="background1"/>
                <w:sz w:val="20"/>
              </w:rPr>
            </w:pPr>
          </w:p>
        </w:tc>
        <w:tc>
          <w:tcPr>
            <w:tcW w:w="1741" w:type="dxa"/>
            <w:shd w:val="clear" w:color="auto" w:fill="000000" w:themeFill="text1"/>
          </w:tcPr>
          <w:p w14:paraId="1F881A81" w14:textId="77777777" w:rsidR="0076101D" w:rsidRPr="00ED720D" w:rsidRDefault="0076101D" w:rsidP="0076101D">
            <w:pPr>
              <w:pStyle w:val="BodyText"/>
              <w:rPr>
                <w:b/>
                <w:color w:val="FFFFFF" w:themeColor="background1"/>
                <w:sz w:val="20"/>
              </w:rPr>
            </w:pPr>
          </w:p>
        </w:tc>
      </w:tr>
      <w:tr w:rsidR="0076101D" w:rsidRPr="00177292" w14:paraId="7D0ED1CF" w14:textId="77777777" w:rsidTr="00790043">
        <w:trPr>
          <w:ins w:id="208" w:author="Abercrombie, Kerrie" w:date="2021-03-11T13:07:00Z"/>
        </w:trPr>
        <w:tc>
          <w:tcPr>
            <w:tcW w:w="1179" w:type="dxa"/>
          </w:tcPr>
          <w:p w14:paraId="152B6240" w14:textId="06F88C53" w:rsidR="0076101D" w:rsidRDefault="0076101D" w:rsidP="0076101D">
            <w:pPr>
              <w:pStyle w:val="BodyText"/>
              <w:rPr>
                <w:ins w:id="209" w:author="Abercrombie, Kerrie" w:date="2021-03-11T13:07:00Z"/>
                <w:sz w:val="20"/>
              </w:rPr>
            </w:pPr>
            <w:r>
              <w:rPr>
                <w:sz w:val="20"/>
              </w:rPr>
              <w:t>4.4.2.1</w:t>
            </w:r>
          </w:p>
        </w:tc>
        <w:tc>
          <w:tcPr>
            <w:tcW w:w="5618" w:type="dxa"/>
          </w:tcPr>
          <w:p w14:paraId="3C64E434" w14:textId="344D0F62" w:rsidR="0076101D" w:rsidRDefault="0076101D" w:rsidP="0076101D">
            <w:pPr>
              <w:pStyle w:val="BodyText"/>
              <w:rPr>
                <w:ins w:id="210" w:author="Abercrombie, Kerrie" w:date="2021-03-11T13:07:00Z"/>
                <w:sz w:val="20"/>
              </w:rPr>
            </w:pPr>
            <w:ins w:id="211" w:author="Abercrombie, Kerrie" w:date="2021-03-12T11:25:00Z">
              <w:r>
                <w:rPr>
                  <w:sz w:val="20"/>
                </w:rPr>
                <w:t>Are</w:t>
              </w:r>
            </w:ins>
            <w:ins w:id="212" w:author="Abercrombie, Kerrie" w:date="2021-03-11T16:03:00Z">
              <w:r>
                <w:rPr>
                  <w:sz w:val="20"/>
                </w:rPr>
                <w:t xml:space="preserve"> the training facilities and equipment suitable for course delivery?</w:t>
              </w:r>
            </w:ins>
          </w:p>
        </w:tc>
        <w:tc>
          <w:tcPr>
            <w:tcW w:w="1741" w:type="dxa"/>
          </w:tcPr>
          <w:p w14:paraId="05936627" w14:textId="77777777" w:rsidR="0076101D" w:rsidRPr="00177292" w:rsidRDefault="0076101D" w:rsidP="0076101D">
            <w:pPr>
              <w:pStyle w:val="BodyText"/>
              <w:rPr>
                <w:ins w:id="213" w:author="Abercrombie, Kerrie" w:date="2021-03-11T13:07:00Z"/>
                <w:sz w:val="20"/>
              </w:rPr>
            </w:pPr>
          </w:p>
        </w:tc>
        <w:tc>
          <w:tcPr>
            <w:tcW w:w="1741" w:type="dxa"/>
          </w:tcPr>
          <w:p w14:paraId="02C28FAF" w14:textId="77777777" w:rsidR="0076101D" w:rsidRPr="00177292" w:rsidRDefault="0076101D" w:rsidP="0076101D">
            <w:pPr>
              <w:pStyle w:val="BodyText"/>
              <w:rPr>
                <w:ins w:id="214" w:author="Abercrombie, Kerrie" w:date="2021-03-11T13:07:00Z"/>
                <w:sz w:val="20"/>
              </w:rPr>
            </w:pPr>
          </w:p>
        </w:tc>
      </w:tr>
      <w:tr w:rsidR="0076101D" w:rsidRPr="00177292" w14:paraId="7007AAFB" w14:textId="77777777" w:rsidTr="00790043">
        <w:trPr>
          <w:ins w:id="215" w:author="Abercrombie, Kerrie" w:date="2021-03-11T13:07:00Z"/>
        </w:trPr>
        <w:tc>
          <w:tcPr>
            <w:tcW w:w="1179" w:type="dxa"/>
          </w:tcPr>
          <w:p w14:paraId="2F3223C0" w14:textId="5B848010" w:rsidR="0076101D" w:rsidRDefault="0076101D" w:rsidP="0076101D">
            <w:pPr>
              <w:pStyle w:val="BodyText"/>
              <w:rPr>
                <w:ins w:id="216" w:author="Abercrombie, Kerrie" w:date="2021-03-11T13:07:00Z"/>
                <w:sz w:val="20"/>
              </w:rPr>
            </w:pPr>
            <w:r>
              <w:rPr>
                <w:sz w:val="20"/>
              </w:rPr>
              <w:t>4.4.2.2</w:t>
            </w:r>
          </w:p>
        </w:tc>
        <w:tc>
          <w:tcPr>
            <w:tcW w:w="5618" w:type="dxa"/>
          </w:tcPr>
          <w:p w14:paraId="3192473B" w14:textId="04C6B581" w:rsidR="0076101D" w:rsidRDefault="0076101D" w:rsidP="0076101D">
            <w:pPr>
              <w:pStyle w:val="BodyText"/>
              <w:rPr>
                <w:ins w:id="217" w:author="Abercrombie, Kerrie" w:date="2021-03-11T13:07:00Z"/>
                <w:sz w:val="20"/>
              </w:rPr>
            </w:pPr>
            <w:ins w:id="218" w:author="Abercrombie, Kerrie" w:date="2021-03-11T16:07:00Z">
              <w:r>
                <w:rPr>
                  <w:sz w:val="20"/>
                </w:rPr>
                <w:t>Wh</w:t>
              </w:r>
            </w:ins>
            <w:ins w:id="219" w:author="Abercrombie, Kerrie" w:date="2021-03-11T16:08:00Z">
              <w:r>
                <w:rPr>
                  <w:sz w:val="20"/>
                </w:rPr>
                <w:t>at</w:t>
              </w:r>
            </w:ins>
            <w:ins w:id="220" w:author="Abercrombie, Kerrie" w:date="2021-03-11T16:03:00Z">
              <w:r>
                <w:rPr>
                  <w:sz w:val="20"/>
                </w:rPr>
                <w:t xml:space="preserve"> simulation </w:t>
              </w:r>
            </w:ins>
            <w:ins w:id="221" w:author="Abercrombie, Kerrie" w:date="2021-03-11T16:08:00Z">
              <w:r>
                <w:rPr>
                  <w:sz w:val="20"/>
                </w:rPr>
                <w:t>equipment</w:t>
              </w:r>
            </w:ins>
            <w:ins w:id="222" w:author="Abercrombie, Kerrie" w:date="2021-03-11T16:36:00Z">
              <w:r>
                <w:rPr>
                  <w:sz w:val="20"/>
                </w:rPr>
                <w:t xml:space="preserve"> / exercises are</w:t>
              </w:r>
            </w:ins>
            <w:ins w:id="223" w:author="Abercrombie, Kerrie" w:date="2021-03-11T16:08:00Z">
              <w:r>
                <w:rPr>
                  <w:sz w:val="20"/>
                </w:rPr>
                <w:t xml:space="preserve"> </w:t>
              </w:r>
            </w:ins>
            <w:ins w:id="224" w:author="Abercrombie, Kerrie" w:date="2021-03-11T16:35:00Z">
              <w:r>
                <w:rPr>
                  <w:sz w:val="20"/>
                </w:rPr>
                <w:t xml:space="preserve">planned </w:t>
              </w:r>
            </w:ins>
            <w:ins w:id="225" w:author="Abercrombie, Kerrie" w:date="2021-03-11T16:36:00Z">
              <w:r>
                <w:rPr>
                  <w:sz w:val="20"/>
                </w:rPr>
                <w:t>for course</w:t>
              </w:r>
            </w:ins>
            <w:ins w:id="226" w:author="Abercrombie, Kerrie" w:date="2021-03-11T16:08:00Z">
              <w:r>
                <w:rPr>
                  <w:sz w:val="20"/>
                </w:rPr>
                <w:t>?</w:t>
              </w:r>
            </w:ins>
          </w:p>
        </w:tc>
        <w:tc>
          <w:tcPr>
            <w:tcW w:w="1741" w:type="dxa"/>
          </w:tcPr>
          <w:p w14:paraId="53C36B0A" w14:textId="77777777" w:rsidR="0076101D" w:rsidRPr="00177292" w:rsidRDefault="0076101D" w:rsidP="0076101D">
            <w:pPr>
              <w:pStyle w:val="BodyText"/>
              <w:rPr>
                <w:ins w:id="227" w:author="Abercrombie, Kerrie" w:date="2021-03-11T13:07:00Z"/>
                <w:sz w:val="20"/>
              </w:rPr>
            </w:pPr>
          </w:p>
        </w:tc>
        <w:tc>
          <w:tcPr>
            <w:tcW w:w="1741" w:type="dxa"/>
          </w:tcPr>
          <w:p w14:paraId="0AEE38DA" w14:textId="77777777" w:rsidR="0076101D" w:rsidRPr="00177292" w:rsidRDefault="0076101D" w:rsidP="0076101D">
            <w:pPr>
              <w:pStyle w:val="BodyText"/>
              <w:rPr>
                <w:ins w:id="228" w:author="Abercrombie, Kerrie" w:date="2021-03-11T13:07:00Z"/>
                <w:sz w:val="20"/>
              </w:rPr>
            </w:pPr>
          </w:p>
        </w:tc>
      </w:tr>
      <w:tr w:rsidR="0076101D" w:rsidRPr="00177292" w14:paraId="7493F21B" w14:textId="77777777" w:rsidTr="00790043">
        <w:tc>
          <w:tcPr>
            <w:tcW w:w="1179" w:type="dxa"/>
          </w:tcPr>
          <w:p w14:paraId="2F2BD229" w14:textId="7A1E7966" w:rsidR="0076101D" w:rsidRPr="00177292" w:rsidRDefault="0076101D" w:rsidP="0076101D">
            <w:pPr>
              <w:pStyle w:val="BodyText"/>
              <w:ind w:right="-60"/>
              <w:rPr>
                <w:sz w:val="20"/>
              </w:rPr>
            </w:pPr>
            <w:r>
              <w:rPr>
                <w:sz w:val="20"/>
              </w:rPr>
              <w:t>4.4.2.3</w:t>
            </w:r>
          </w:p>
        </w:tc>
        <w:tc>
          <w:tcPr>
            <w:tcW w:w="5618" w:type="dxa"/>
          </w:tcPr>
          <w:p w14:paraId="3F2A2944" w14:textId="54A564B8" w:rsidR="0076101D" w:rsidRDefault="0076101D" w:rsidP="0076101D">
            <w:pPr>
              <w:pStyle w:val="BodyText"/>
              <w:rPr>
                <w:sz w:val="20"/>
              </w:rPr>
            </w:pPr>
            <w:ins w:id="229" w:author="Abercrombie, Kerrie" w:date="2021-03-11T16:04:00Z">
              <w:r>
                <w:rPr>
                  <w:sz w:val="20"/>
                </w:rPr>
                <w:t xml:space="preserve">Are there documented </w:t>
              </w:r>
            </w:ins>
            <w:ins w:id="230" w:author="Abercrombie, Kerrie" w:date="2021-03-12T11:38:00Z">
              <w:r>
                <w:rPr>
                  <w:sz w:val="20"/>
                </w:rPr>
                <w:t xml:space="preserve">health and </w:t>
              </w:r>
            </w:ins>
            <w:ins w:id="231" w:author="Abercrombie, Kerrie" w:date="2021-03-11T16:04:00Z">
              <w:r>
                <w:rPr>
                  <w:sz w:val="20"/>
                </w:rPr>
                <w:t>safety procedures</w:t>
              </w:r>
            </w:ins>
            <w:ins w:id="232" w:author="Abercrombie, Kerrie" w:date="2021-03-11T16:08:00Z">
              <w:r>
                <w:rPr>
                  <w:sz w:val="20"/>
                </w:rPr>
                <w:t xml:space="preserve"> for the facilities</w:t>
              </w:r>
            </w:ins>
            <w:ins w:id="233" w:author="Abercrombie, Kerrie" w:date="2021-03-11T16:09:00Z">
              <w:r>
                <w:rPr>
                  <w:sz w:val="20"/>
                </w:rPr>
                <w:t xml:space="preserve"> / equipment being used during the training</w:t>
              </w:r>
            </w:ins>
            <w:ins w:id="234" w:author="Abercrombie, Kerrie" w:date="2021-03-11T16:04:00Z">
              <w:r>
                <w:rPr>
                  <w:sz w:val="20"/>
                </w:rPr>
                <w:t>?</w:t>
              </w:r>
            </w:ins>
          </w:p>
        </w:tc>
        <w:tc>
          <w:tcPr>
            <w:tcW w:w="1741" w:type="dxa"/>
          </w:tcPr>
          <w:p w14:paraId="4F7DDC49" w14:textId="77777777" w:rsidR="0076101D" w:rsidRPr="00177292" w:rsidRDefault="0076101D" w:rsidP="0076101D">
            <w:pPr>
              <w:pStyle w:val="BodyText"/>
              <w:rPr>
                <w:sz w:val="20"/>
              </w:rPr>
            </w:pPr>
          </w:p>
        </w:tc>
        <w:tc>
          <w:tcPr>
            <w:tcW w:w="1741" w:type="dxa"/>
          </w:tcPr>
          <w:p w14:paraId="2A78BA68" w14:textId="77777777" w:rsidR="0076101D" w:rsidRPr="00177292" w:rsidRDefault="0076101D" w:rsidP="0076101D">
            <w:pPr>
              <w:pStyle w:val="BodyText"/>
              <w:rPr>
                <w:sz w:val="20"/>
              </w:rPr>
            </w:pPr>
          </w:p>
        </w:tc>
      </w:tr>
      <w:tr w:rsidR="0076101D" w:rsidRPr="00A96296" w14:paraId="7280A044" w14:textId="77777777" w:rsidTr="00790043">
        <w:tc>
          <w:tcPr>
            <w:tcW w:w="1179" w:type="dxa"/>
            <w:shd w:val="clear" w:color="auto" w:fill="000000" w:themeFill="text1"/>
          </w:tcPr>
          <w:p w14:paraId="60A9B1AB" w14:textId="301C5A18" w:rsidR="0076101D" w:rsidRPr="00A96296" w:rsidRDefault="0076101D" w:rsidP="0076101D">
            <w:pPr>
              <w:pStyle w:val="BodyText"/>
              <w:rPr>
                <w:b/>
                <w:color w:val="FFFFFF" w:themeColor="background1"/>
                <w:sz w:val="20"/>
              </w:rPr>
            </w:pPr>
            <w:r w:rsidRPr="00A96296">
              <w:rPr>
                <w:b/>
                <w:color w:val="FFFFFF" w:themeColor="background1"/>
                <w:sz w:val="20"/>
              </w:rPr>
              <w:t>4.</w:t>
            </w:r>
            <w:r>
              <w:rPr>
                <w:b/>
                <w:color w:val="FFFFFF" w:themeColor="background1"/>
                <w:sz w:val="20"/>
              </w:rPr>
              <w:t>5</w:t>
            </w:r>
          </w:p>
        </w:tc>
        <w:tc>
          <w:tcPr>
            <w:tcW w:w="5618" w:type="dxa"/>
            <w:shd w:val="clear" w:color="auto" w:fill="000000" w:themeFill="text1"/>
          </w:tcPr>
          <w:p w14:paraId="6911D379" w14:textId="55A1FE7A" w:rsidR="0076101D" w:rsidRPr="00A96296" w:rsidRDefault="0076101D" w:rsidP="0076101D">
            <w:pPr>
              <w:pStyle w:val="BodyText"/>
              <w:rPr>
                <w:b/>
                <w:color w:val="FFFFFF" w:themeColor="background1"/>
                <w:sz w:val="20"/>
              </w:rPr>
            </w:pPr>
            <w:r w:rsidRPr="00A96296">
              <w:rPr>
                <w:b/>
                <w:color w:val="FFFFFF" w:themeColor="background1"/>
                <w:sz w:val="20"/>
              </w:rPr>
              <w:t>QUALIFICATIONS OF INSTRUCTORS AND ASSESSORS</w:t>
            </w:r>
          </w:p>
        </w:tc>
        <w:tc>
          <w:tcPr>
            <w:tcW w:w="1741" w:type="dxa"/>
            <w:shd w:val="clear" w:color="auto" w:fill="000000" w:themeFill="text1"/>
          </w:tcPr>
          <w:p w14:paraId="6BEAA770" w14:textId="77777777" w:rsidR="0076101D" w:rsidRPr="00A96296" w:rsidRDefault="0076101D" w:rsidP="0076101D">
            <w:pPr>
              <w:pStyle w:val="BodyText"/>
              <w:rPr>
                <w:b/>
                <w:color w:val="FFFFFF" w:themeColor="background1"/>
                <w:sz w:val="20"/>
              </w:rPr>
            </w:pPr>
          </w:p>
        </w:tc>
        <w:tc>
          <w:tcPr>
            <w:tcW w:w="1741" w:type="dxa"/>
            <w:shd w:val="clear" w:color="auto" w:fill="000000" w:themeFill="text1"/>
          </w:tcPr>
          <w:p w14:paraId="242675C4" w14:textId="77777777" w:rsidR="0076101D" w:rsidRPr="00A96296" w:rsidRDefault="0076101D" w:rsidP="0076101D">
            <w:pPr>
              <w:pStyle w:val="BodyText"/>
              <w:rPr>
                <w:b/>
                <w:color w:val="FFFFFF" w:themeColor="background1"/>
                <w:sz w:val="20"/>
              </w:rPr>
            </w:pPr>
          </w:p>
        </w:tc>
      </w:tr>
      <w:tr w:rsidR="0076101D" w:rsidRPr="00177292" w14:paraId="175CA460" w14:textId="77777777" w:rsidTr="00790043">
        <w:tc>
          <w:tcPr>
            <w:tcW w:w="1179" w:type="dxa"/>
          </w:tcPr>
          <w:p w14:paraId="60DA89F1" w14:textId="67D8C8C1" w:rsidR="0076101D" w:rsidRPr="00177292" w:rsidRDefault="0076101D" w:rsidP="0076101D">
            <w:pPr>
              <w:pStyle w:val="BodyText"/>
              <w:rPr>
                <w:sz w:val="20"/>
              </w:rPr>
            </w:pPr>
            <w:r>
              <w:rPr>
                <w:sz w:val="20"/>
              </w:rPr>
              <w:t>4.5.1</w:t>
            </w:r>
          </w:p>
        </w:tc>
        <w:tc>
          <w:tcPr>
            <w:tcW w:w="5618" w:type="dxa"/>
          </w:tcPr>
          <w:p w14:paraId="3AEAD80A" w14:textId="7016296F" w:rsidR="0076101D" w:rsidRDefault="0076101D" w:rsidP="0076101D">
            <w:pPr>
              <w:pStyle w:val="BodyText"/>
              <w:rPr>
                <w:sz w:val="20"/>
              </w:rPr>
            </w:pPr>
            <w:ins w:id="235" w:author="Abercrombie, Kerrie" w:date="2021-03-19T13:39:00Z">
              <w:r>
                <w:rPr>
                  <w:sz w:val="20"/>
                </w:rPr>
                <w:t xml:space="preserve">Provide information on </w:t>
              </w:r>
              <w:r w:rsidRPr="00AC51D7">
                <w:rPr>
                  <w:sz w:val="20"/>
                </w:rPr>
                <w:t>the qualifications and experience</w:t>
              </w:r>
              <w:r>
                <w:rPr>
                  <w:sz w:val="20"/>
                </w:rPr>
                <w:t xml:space="preserve"> </w:t>
              </w:r>
              <w:r w:rsidRPr="00AC51D7">
                <w:rPr>
                  <w:sz w:val="20"/>
                </w:rPr>
                <w:t xml:space="preserve">of instructors and assessors </w:t>
              </w:r>
              <w:r>
                <w:rPr>
                  <w:sz w:val="20"/>
                </w:rPr>
                <w:t>delivering training.</w:t>
              </w:r>
            </w:ins>
          </w:p>
        </w:tc>
        <w:tc>
          <w:tcPr>
            <w:tcW w:w="1741" w:type="dxa"/>
          </w:tcPr>
          <w:p w14:paraId="5E6ECA47" w14:textId="77777777" w:rsidR="0076101D" w:rsidRPr="00177292" w:rsidRDefault="0076101D" w:rsidP="0076101D">
            <w:pPr>
              <w:pStyle w:val="BodyText"/>
              <w:rPr>
                <w:sz w:val="20"/>
              </w:rPr>
            </w:pPr>
          </w:p>
        </w:tc>
        <w:tc>
          <w:tcPr>
            <w:tcW w:w="1741" w:type="dxa"/>
          </w:tcPr>
          <w:p w14:paraId="5B52ED0B" w14:textId="77777777" w:rsidR="0076101D" w:rsidRPr="00177292" w:rsidRDefault="0076101D" w:rsidP="0076101D">
            <w:pPr>
              <w:pStyle w:val="BodyText"/>
              <w:rPr>
                <w:sz w:val="20"/>
              </w:rPr>
            </w:pPr>
          </w:p>
        </w:tc>
      </w:tr>
      <w:tr w:rsidR="0076101D" w:rsidRPr="00177292" w14:paraId="6B3391C3" w14:textId="77777777" w:rsidTr="00790043">
        <w:tc>
          <w:tcPr>
            <w:tcW w:w="1179" w:type="dxa"/>
          </w:tcPr>
          <w:p w14:paraId="41FAC8EB" w14:textId="2A18A686" w:rsidR="0076101D" w:rsidRPr="00177292" w:rsidRDefault="0076101D" w:rsidP="0076101D">
            <w:pPr>
              <w:pStyle w:val="BodyText"/>
              <w:rPr>
                <w:sz w:val="20"/>
              </w:rPr>
            </w:pPr>
            <w:r>
              <w:rPr>
                <w:sz w:val="20"/>
              </w:rPr>
              <w:t>4.5.2</w:t>
            </w:r>
          </w:p>
        </w:tc>
        <w:tc>
          <w:tcPr>
            <w:tcW w:w="5618" w:type="dxa"/>
          </w:tcPr>
          <w:p w14:paraId="4CFABC35" w14:textId="6AB3913C" w:rsidR="0076101D" w:rsidRDefault="0076101D" w:rsidP="0076101D">
            <w:pPr>
              <w:pStyle w:val="BodyText"/>
              <w:rPr>
                <w:sz w:val="20"/>
              </w:rPr>
            </w:pPr>
            <w:r>
              <w:rPr>
                <w:sz w:val="20"/>
              </w:rPr>
              <w:t>Are instructors and assessors qualified to conduct simulation training?</w:t>
            </w:r>
          </w:p>
        </w:tc>
        <w:tc>
          <w:tcPr>
            <w:tcW w:w="1741" w:type="dxa"/>
          </w:tcPr>
          <w:p w14:paraId="4A13191E" w14:textId="77777777" w:rsidR="0076101D" w:rsidRPr="00177292" w:rsidRDefault="0076101D" w:rsidP="0076101D">
            <w:pPr>
              <w:pStyle w:val="BodyText"/>
              <w:rPr>
                <w:sz w:val="20"/>
              </w:rPr>
            </w:pPr>
          </w:p>
        </w:tc>
        <w:tc>
          <w:tcPr>
            <w:tcW w:w="1741" w:type="dxa"/>
          </w:tcPr>
          <w:p w14:paraId="59B761E6" w14:textId="77777777" w:rsidR="0076101D" w:rsidRPr="00177292" w:rsidRDefault="0076101D" w:rsidP="0076101D">
            <w:pPr>
              <w:pStyle w:val="BodyText"/>
              <w:rPr>
                <w:sz w:val="20"/>
              </w:rPr>
            </w:pPr>
          </w:p>
        </w:tc>
      </w:tr>
      <w:tr w:rsidR="00E141C7" w:rsidRPr="00177292" w14:paraId="3649872C" w14:textId="77777777" w:rsidTr="00790043">
        <w:tc>
          <w:tcPr>
            <w:tcW w:w="1179" w:type="dxa"/>
          </w:tcPr>
          <w:p w14:paraId="4859A5EE" w14:textId="0267C2DB" w:rsidR="00E141C7" w:rsidRDefault="00E141C7" w:rsidP="0076101D">
            <w:pPr>
              <w:pStyle w:val="BodyText"/>
              <w:rPr>
                <w:sz w:val="20"/>
              </w:rPr>
            </w:pPr>
            <w:ins w:id="236" w:author="Abercrombie, Kerrie" w:date="2021-03-26T10:54:00Z">
              <w:r>
                <w:rPr>
                  <w:sz w:val="20"/>
                </w:rPr>
                <w:t>4.5.3</w:t>
              </w:r>
            </w:ins>
          </w:p>
        </w:tc>
        <w:tc>
          <w:tcPr>
            <w:tcW w:w="5618" w:type="dxa"/>
          </w:tcPr>
          <w:p w14:paraId="323F66EA" w14:textId="61C2FD68" w:rsidR="00E141C7" w:rsidRPr="00F632F2" w:rsidRDefault="00F632F2" w:rsidP="00F632F2">
            <w:pPr>
              <w:pStyle w:val="BodyText"/>
              <w:rPr>
                <w:sz w:val="20"/>
                <w:highlight w:val="cyan"/>
              </w:rPr>
            </w:pPr>
            <w:ins w:id="237" w:author="Abercrombie, Kerrie" w:date="2021-03-26T13:58:00Z">
              <w:r w:rsidRPr="00F632F2">
                <w:rPr>
                  <w:sz w:val="20"/>
                </w:rPr>
                <w:t xml:space="preserve">Where </w:t>
              </w:r>
              <w:r w:rsidRPr="00F632F2">
                <w:rPr>
                  <w:sz w:val="20"/>
                </w:rPr>
                <w:t>e-learning, distance or blended delivery</w:t>
              </w:r>
              <w:r w:rsidRPr="00F632F2">
                <w:rPr>
                  <w:sz w:val="20"/>
                </w:rPr>
                <w:t xml:space="preserve"> is being provided, </w:t>
              </w:r>
            </w:ins>
            <w:ins w:id="238" w:author="Abercrombie, Kerrie" w:date="2021-03-26T13:59:00Z">
              <w:r w:rsidRPr="00F632F2">
                <w:rPr>
                  <w:sz w:val="20"/>
                </w:rPr>
                <w:t>hav</w:t>
              </w:r>
            </w:ins>
            <w:ins w:id="239" w:author="Abercrombie, Kerrie" w:date="2021-03-26T10:55:00Z">
              <w:r w:rsidR="00E141C7" w:rsidRPr="00F632F2">
                <w:rPr>
                  <w:sz w:val="20"/>
                </w:rPr>
                <w:t>e the instructors an</w:t>
              </w:r>
            </w:ins>
            <w:ins w:id="240" w:author="Abercrombie, Kerrie" w:date="2021-03-26T13:59:00Z">
              <w:r w:rsidRPr="00F632F2">
                <w:rPr>
                  <w:sz w:val="20"/>
                </w:rPr>
                <w:t>d</w:t>
              </w:r>
            </w:ins>
            <w:ins w:id="241" w:author="Abercrombie, Kerrie" w:date="2021-03-26T10:55:00Z">
              <w:r w:rsidR="00E141C7" w:rsidRPr="00F632F2">
                <w:rPr>
                  <w:sz w:val="20"/>
                </w:rPr>
                <w:t xml:space="preserve"> assessors</w:t>
              </w:r>
            </w:ins>
            <w:ins w:id="242" w:author="Abercrombie, Kerrie" w:date="2021-03-26T13:59:00Z">
              <w:r w:rsidRPr="00F632F2">
                <w:rPr>
                  <w:sz w:val="20"/>
                </w:rPr>
                <w:t xml:space="preserve"> </w:t>
              </w:r>
            </w:ins>
            <w:ins w:id="243" w:author="Abercrombie, Kerrie" w:date="2021-03-26T14:00:00Z">
              <w:r>
                <w:rPr>
                  <w:sz w:val="20"/>
                </w:rPr>
                <w:t>competed</w:t>
              </w:r>
            </w:ins>
            <w:ins w:id="244" w:author="Abercrombie, Kerrie" w:date="2021-03-26T13:59:00Z">
              <w:r w:rsidRPr="00F632F2">
                <w:rPr>
                  <w:sz w:val="20"/>
                </w:rPr>
                <w:t xml:space="preserve"> re</w:t>
              </w:r>
            </w:ins>
            <w:ins w:id="245" w:author="Abercrombie, Kerrie" w:date="2021-03-26T10:57:00Z">
              <w:r w:rsidR="00E141C7" w:rsidRPr="00F632F2">
                <w:rPr>
                  <w:sz w:val="20"/>
                </w:rPr>
                <w:t>levant training</w:t>
              </w:r>
            </w:ins>
            <w:ins w:id="246" w:author="Abercrombie, Kerrie" w:date="2021-03-26T14:00:00Z">
              <w:r>
                <w:rPr>
                  <w:sz w:val="20"/>
                </w:rPr>
                <w:t>,</w:t>
              </w:r>
            </w:ins>
            <w:ins w:id="247" w:author="Abercrombie, Kerrie" w:date="2021-03-26T13:59:00Z">
              <w:r w:rsidRPr="00F632F2">
                <w:rPr>
                  <w:sz w:val="20"/>
                </w:rPr>
                <w:t xml:space="preserve"> and are </w:t>
              </w:r>
            </w:ins>
            <w:ins w:id="248" w:author="Abercrombie, Kerrie" w:date="2021-03-26T14:00:00Z">
              <w:r>
                <w:rPr>
                  <w:sz w:val="20"/>
                </w:rPr>
                <w:t xml:space="preserve">they </w:t>
              </w:r>
            </w:ins>
            <w:ins w:id="249" w:author="Abercrombie, Kerrie" w:date="2021-03-26T13:59:00Z">
              <w:r w:rsidRPr="00F632F2">
                <w:rPr>
                  <w:sz w:val="20"/>
                </w:rPr>
                <w:t>experienced in these delivery methods?</w:t>
              </w:r>
            </w:ins>
            <w:ins w:id="250" w:author="Abercrombie, Kerrie" w:date="2021-03-26T10:57:00Z">
              <w:r w:rsidR="00E141C7" w:rsidRPr="00F632F2">
                <w:rPr>
                  <w:sz w:val="20"/>
                </w:rPr>
                <w:t xml:space="preserve"> </w:t>
              </w:r>
            </w:ins>
          </w:p>
        </w:tc>
        <w:tc>
          <w:tcPr>
            <w:tcW w:w="1741" w:type="dxa"/>
          </w:tcPr>
          <w:p w14:paraId="455BF57A" w14:textId="77777777" w:rsidR="00E141C7" w:rsidRPr="00177292" w:rsidRDefault="00E141C7" w:rsidP="0076101D">
            <w:pPr>
              <w:pStyle w:val="BodyText"/>
              <w:rPr>
                <w:sz w:val="20"/>
              </w:rPr>
            </w:pPr>
          </w:p>
        </w:tc>
        <w:tc>
          <w:tcPr>
            <w:tcW w:w="1741" w:type="dxa"/>
          </w:tcPr>
          <w:p w14:paraId="73E51452" w14:textId="77777777" w:rsidR="00E141C7" w:rsidRPr="00177292" w:rsidRDefault="00E141C7" w:rsidP="0076101D">
            <w:pPr>
              <w:pStyle w:val="BodyText"/>
              <w:rPr>
                <w:sz w:val="20"/>
              </w:rPr>
            </w:pPr>
          </w:p>
        </w:tc>
      </w:tr>
      <w:tr w:rsidR="0076101D" w:rsidRPr="00D42B36" w14:paraId="2E36DBD6" w14:textId="77777777" w:rsidTr="00790043">
        <w:tc>
          <w:tcPr>
            <w:tcW w:w="1179" w:type="dxa"/>
            <w:shd w:val="clear" w:color="auto" w:fill="000000" w:themeFill="text1"/>
          </w:tcPr>
          <w:p w14:paraId="68F488A3" w14:textId="198B325F" w:rsidR="0076101D" w:rsidRPr="00D42B36" w:rsidRDefault="0076101D" w:rsidP="0076101D">
            <w:pPr>
              <w:pStyle w:val="BodyText"/>
              <w:rPr>
                <w:b/>
                <w:color w:val="FFFFFF" w:themeColor="background1"/>
                <w:sz w:val="20"/>
              </w:rPr>
            </w:pPr>
            <w:r w:rsidRPr="00D42B36">
              <w:rPr>
                <w:b/>
                <w:color w:val="FFFFFF" w:themeColor="background1"/>
                <w:sz w:val="20"/>
              </w:rPr>
              <w:t>4.</w:t>
            </w:r>
            <w:r>
              <w:rPr>
                <w:b/>
                <w:color w:val="FFFFFF" w:themeColor="background1"/>
                <w:sz w:val="20"/>
              </w:rPr>
              <w:t>6</w:t>
            </w:r>
          </w:p>
        </w:tc>
        <w:tc>
          <w:tcPr>
            <w:tcW w:w="5618" w:type="dxa"/>
            <w:shd w:val="clear" w:color="auto" w:fill="000000" w:themeFill="text1"/>
          </w:tcPr>
          <w:p w14:paraId="082ACE74" w14:textId="63919768" w:rsidR="0076101D" w:rsidRPr="00D42B36" w:rsidRDefault="0076101D" w:rsidP="0076101D">
            <w:pPr>
              <w:pStyle w:val="BodyText"/>
              <w:rPr>
                <w:b/>
                <w:color w:val="FFFFFF" w:themeColor="background1"/>
                <w:sz w:val="20"/>
              </w:rPr>
            </w:pPr>
            <w:r w:rsidRPr="00D42B36">
              <w:rPr>
                <w:b/>
                <w:color w:val="FFFFFF" w:themeColor="background1"/>
                <w:sz w:val="20"/>
              </w:rPr>
              <w:t>STUDENT ASSESSMENT PROCEDURES</w:t>
            </w:r>
          </w:p>
        </w:tc>
        <w:tc>
          <w:tcPr>
            <w:tcW w:w="1741" w:type="dxa"/>
            <w:shd w:val="clear" w:color="auto" w:fill="000000" w:themeFill="text1"/>
          </w:tcPr>
          <w:p w14:paraId="6D3EE791" w14:textId="77777777" w:rsidR="0076101D" w:rsidRPr="00D42B36" w:rsidRDefault="0076101D" w:rsidP="0076101D">
            <w:pPr>
              <w:pStyle w:val="BodyText"/>
              <w:rPr>
                <w:b/>
                <w:color w:val="FFFFFF" w:themeColor="background1"/>
                <w:sz w:val="20"/>
              </w:rPr>
            </w:pPr>
          </w:p>
        </w:tc>
        <w:tc>
          <w:tcPr>
            <w:tcW w:w="1741" w:type="dxa"/>
            <w:shd w:val="clear" w:color="auto" w:fill="000000" w:themeFill="text1"/>
          </w:tcPr>
          <w:p w14:paraId="2146A50E" w14:textId="77777777" w:rsidR="0076101D" w:rsidRPr="00D42B36" w:rsidRDefault="0076101D" w:rsidP="0076101D">
            <w:pPr>
              <w:pStyle w:val="BodyText"/>
              <w:rPr>
                <w:b/>
                <w:color w:val="FFFFFF" w:themeColor="background1"/>
                <w:sz w:val="20"/>
              </w:rPr>
            </w:pPr>
          </w:p>
        </w:tc>
      </w:tr>
      <w:tr w:rsidR="0076101D" w:rsidRPr="00177292" w14:paraId="6FBC9068" w14:textId="77777777" w:rsidTr="00790043">
        <w:tc>
          <w:tcPr>
            <w:tcW w:w="1179" w:type="dxa"/>
          </w:tcPr>
          <w:p w14:paraId="4D54A3FD" w14:textId="6C8884F1" w:rsidR="0076101D" w:rsidRPr="00177292" w:rsidRDefault="0076101D" w:rsidP="0076101D">
            <w:pPr>
              <w:pStyle w:val="BodyText"/>
              <w:rPr>
                <w:sz w:val="20"/>
              </w:rPr>
            </w:pPr>
            <w:r>
              <w:rPr>
                <w:sz w:val="20"/>
              </w:rPr>
              <w:t>4.6.1</w:t>
            </w:r>
          </w:p>
        </w:tc>
        <w:tc>
          <w:tcPr>
            <w:tcW w:w="5618" w:type="dxa"/>
          </w:tcPr>
          <w:p w14:paraId="4324120D" w14:textId="55B278E2" w:rsidR="0076101D" w:rsidRDefault="0076101D" w:rsidP="0076101D">
            <w:pPr>
              <w:pStyle w:val="BodyText"/>
              <w:rPr>
                <w:sz w:val="20"/>
              </w:rPr>
            </w:pPr>
            <w:r>
              <w:rPr>
                <w:sz w:val="20"/>
              </w:rPr>
              <w:t>Are there documented procedures</w:t>
            </w:r>
            <w:ins w:id="251" w:author="Abercrombie, Kerrie" w:date="2021-03-11T16:45:00Z">
              <w:r>
                <w:rPr>
                  <w:sz w:val="20"/>
                </w:rPr>
                <w:t xml:space="preserve"> / processes to</w:t>
              </w:r>
            </w:ins>
            <w:del w:id="252" w:author="Abercrombie, Kerrie" w:date="2021-03-11T16:45:00Z">
              <w:r w:rsidDel="003661DF">
                <w:rPr>
                  <w:sz w:val="20"/>
                </w:rPr>
                <w:delText xml:space="preserve"> on </w:delText>
              </w:r>
            </w:del>
            <w:ins w:id="253" w:author="Abercrombie, Kerrie" w:date="2021-03-11T16:45:00Z">
              <w:r>
                <w:rPr>
                  <w:sz w:val="20"/>
                </w:rPr>
                <w:t xml:space="preserve"> </w:t>
              </w:r>
            </w:ins>
            <w:r>
              <w:rPr>
                <w:sz w:val="20"/>
              </w:rPr>
              <w:t>how</w:t>
            </w:r>
            <w:ins w:id="254" w:author="Abercrombie, Kerrie" w:date="2021-03-11T16:43:00Z">
              <w:r>
                <w:rPr>
                  <w:sz w:val="20"/>
                </w:rPr>
                <w:t>:</w:t>
              </w:r>
            </w:ins>
            <w:r>
              <w:rPr>
                <w:sz w:val="20"/>
              </w:rPr>
              <w:t xml:space="preserve"> </w:t>
            </w:r>
            <w:del w:id="255" w:author="Abercrombie, Kerrie" w:date="2021-03-11T16:44:00Z">
              <w:r w:rsidDel="003661DF">
                <w:rPr>
                  <w:sz w:val="20"/>
                </w:rPr>
                <w:delText>the competency of students will be assessed?</w:delText>
              </w:r>
            </w:del>
          </w:p>
        </w:tc>
        <w:tc>
          <w:tcPr>
            <w:tcW w:w="1741" w:type="dxa"/>
          </w:tcPr>
          <w:p w14:paraId="59D56133" w14:textId="77777777" w:rsidR="0076101D" w:rsidRPr="00177292" w:rsidRDefault="0076101D" w:rsidP="0076101D">
            <w:pPr>
              <w:pStyle w:val="BodyText"/>
              <w:rPr>
                <w:sz w:val="20"/>
              </w:rPr>
            </w:pPr>
          </w:p>
        </w:tc>
        <w:tc>
          <w:tcPr>
            <w:tcW w:w="1741" w:type="dxa"/>
          </w:tcPr>
          <w:p w14:paraId="69FED19E" w14:textId="77777777" w:rsidR="0076101D" w:rsidRPr="00177292" w:rsidRDefault="0076101D" w:rsidP="0076101D">
            <w:pPr>
              <w:pStyle w:val="BodyText"/>
              <w:rPr>
                <w:sz w:val="20"/>
              </w:rPr>
            </w:pPr>
          </w:p>
        </w:tc>
      </w:tr>
      <w:tr w:rsidR="0076101D" w:rsidRPr="00177292" w14:paraId="603C4CA4" w14:textId="77777777" w:rsidTr="007B0F7E">
        <w:trPr>
          <w:ins w:id="256" w:author="Abercrombie, Kerrie" w:date="2021-03-11T16:43:00Z"/>
        </w:trPr>
        <w:tc>
          <w:tcPr>
            <w:tcW w:w="1179" w:type="dxa"/>
          </w:tcPr>
          <w:p w14:paraId="3C6ECF8F" w14:textId="4B981C03" w:rsidR="0076101D" w:rsidRDefault="0076101D" w:rsidP="0076101D">
            <w:pPr>
              <w:pStyle w:val="BodyText"/>
              <w:rPr>
                <w:ins w:id="257" w:author="Abercrombie, Kerrie" w:date="2021-03-11T16:43:00Z"/>
                <w:sz w:val="20"/>
              </w:rPr>
            </w:pPr>
            <w:r>
              <w:rPr>
                <w:sz w:val="20"/>
              </w:rPr>
              <w:t>4.6.1.1</w:t>
            </w:r>
          </w:p>
        </w:tc>
        <w:tc>
          <w:tcPr>
            <w:tcW w:w="5618" w:type="dxa"/>
          </w:tcPr>
          <w:p w14:paraId="021D8821" w14:textId="700278C7" w:rsidR="0076101D" w:rsidRDefault="0076101D" w:rsidP="0076101D">
            <w:pPr>
              <w:pStyle w:val="BodyText"/>
              <w:numPr>
                <w:ilvl w:val="0"/>
                <w:numId w:val="37"/>
              </w:numPr>
              <w:ind w:left="360"/>
              <w:rPr>
                <w:ins w:id="258" w:author="Abercrombie, Kerrie" w:date="2021-03-11T16:43:00Z"/>
                <w:sz w:val="20"/>
              </w:rPr>
            </w:pPr>
            <w:proofErr w:type="gramStart"/>
            <w:ins w:id="259" w:author="Abercrombie, Kerrie" w:date="2021-03-11T16:43:00Z">
              <w:r>
                <w:rPr>
                  <w:sz w:val="20"/>
                </w:rPr>
                <w:t>student</w:t>
              </w:r>
              <w:proofErr w:type="gramEnd"/>
              <w:r>
                <w:rPr>
                  <w:sz w:val="20"/>
                </w:rPr>
                <w:t xml:space="preserve"> progress will be monitored and assessed during the course</w:t>
              </w:r>
            </w:ins>
            <w:ins w:id="260" w:author="Abercrombie, Kerrie" w:date="2021-03-11T16:45:00Z">
              <w:r>
                <w:rPr>
                  <w:sz w:val="20"/>
                </w:rPr>
                <w:t>?</w:t>
              </w:r>
            </w:ins>
          </w:p>
        </w:tc>
        <w:tc>
          <w:tcPr>
            <w:tcW w:w="1741" w:type="dxa"/>
          </w:tcPr>
          <w:p w14:paraId="41FC1209" w14:textId="77777777" w:rsidR="0076101D" w:rsidRPr="00177292" w:rsidRDefault="0076101D" w:rsidP="0076101D">
            <w:pPr>
              <w:pStyle w:val="BodyText"/>
              <w:rPr>
                <w:ins w:id="261" w:author="Abercrombie, Kerrie" w:date="2021-03-11T16:43:00Z"/>
                <w:sz w:val="20"/>
              </w:rPr>
            </w:pPr>
          </w:p>
        </w:tc>
        <w:tc>
          <w:tcPr>
            <w:tcW w:w="1741" w:type="dxa"/>
          </w:tcPr>
          <w:p w14:paraId="7E4CB803" w14:textId="77777777" w:rsidR="0076101D" w:rsidRPr="00177292" w:rsidRDefault="0076101D" w:rsidP="0076101D">
            <w:pPr>
              <w:pStyle w:val="BodyText"/>
              <w:rPr>
                <w:ins w:id="262" w:author="Abercrombie, Kerrie" w:date="2021-03-11T16:43:00Z"/>
                <w:sz w:val="20"/>
              </w:rPr>
            </w:pPr>
          </w:p>
        </w:tc>
      </w:tr>
      <w:tr w:rsidR="0076101D" w:rsidRPr="00177292" w14:paraId="3240B580" w14:textId="77777777" w:rsidTr="007B0F7E">
        <w:trPr>
          <w:ins w:id="263" w:author="Abercrombie, Kerrie" w:date="2021-03-11T16:44:00Z"/>
        </w:trPr>
        <w:tc>
          <w:tcPr>
            <w:tcW w:w="1179" w:type="dxa"/>
          </w:tcPr>
          <w:p w14:paraId="69CD2A58" w14:textId="085CE44A" w:rsidR="0076101D" w:rsidRDefault="0076101D" w:rsidP="0076101D">
            <w:pPr>
              <w:pStyle w:val="BodyText"/>
              <w:rPr>
                <w:ins w:id="264" w:author="Abercrombie, Kerrie" w:date="2021-03-11T16:44:00Z"/>
                <w:sz w:val="20"/>
              </w:rPr>
            </w:pPr>
            <w:r>
              <w:rPr>
                <w:sz w:val="20"/>
              </w:rPr>
              <w:lastRenderedPageBreak/>
              <w:t>4.6.1.2</w:t>
            </w:r>
          </w:p>
        </w:tc>
        <w:tc>
          <w:tcPr>
            <w:tcW w:w="5618" w:type="dxa"/>
          </w:tcPr>
          <w:p w14:paraId="7EDE6BF3" w14:textId="4B87EBB9" w:rsidR="0076101D" w:rsidRDefault="0076101D" w:rsidP="0076101D">
            <w:pPr>
              <w:pStyle w:val="BodyText"/>
              <w:numPr>
                <w:ilvl w:val="0"/>
                <w:numId w:val="37"/>
              </w:numPr>
              <w:ind w:left="360"/>
              <w:rPr>
                <w:ins w:id="265" w:author="Abercrombie, Kerrie" w:date="2021-03-11T16:44:00Z"/>
                <w:sz w:val="20"/>
              </w:rPr>
            </w:pPr>
            <w:proofErr w:type="gramStart"/>
            <w:ins w:id="266" w:author="Abercrombie, Kerrie" w:date="2021-03-11T16:44:00Z">
              <w:r>
                <w:rPr>
                  <w:sz w:val="20"/>
                </w:rPr>
                <w:t>the</w:t>
              </w:r>
              <w:proofErr w:type="gramEnd"/>
              <w:r>
                <w:rPr>
                  <w:sz w:val="20"/>
                </w:rPr>
                <w:t xml:space="preserve"> competency of students will be assessed in a manner consistent with that model course?</w:t>
              </w:r>
            </w:ins>
          </w:p>
        </w:tc>
        <w:tc>
          <w:tcPr>
            <w:tcW w:w="1741" w:type="dxa"/>
          </w:tcPr>
          <w:p w14:paraId="35E03E64" w14:textId="77777777" w:rsidR="0076101D" w:rsidRPr="00177292" w:rsidRDefault="0076101D" w:rsidP="0076101D">
            <w:pPr>
              <w:pStyle w:val="BodyText"/>
              <w:rPr>
                <w:ins w:id="267" w:author="Abercrombie, Kerrie" w:date="2021-03-11T16:44:00Z"/>
                <w:sz w:val="20"/>
              </w:rPr>
            </w:pPr>
          </w:p>
        </w:tc>
        <w:tc>
          <w:tcPr>
            <w:tcW w:w="1741" w:type="dxa"/>
          </w:tcPr>
          <w:p w14:paraId="76C65891" w14:textId="77777777" w:rsidR="0076101D" w:rsidRPr="00177292" w:rsidRDefault="0076101D" w:rsidP="0076101D">
            <w:pPr>
              <w:pStyle w:val="BodyText"/>
              <w:rPr>
                <w:ins w:id="268" w:author="Abercrombie, Kerrie" w:date="2021-03-11T16:44:00Z"/>
                <w:sz w:val="20"/>
              </w:rPr>
            </w:pPr>
          </w:p>
        </w:tc>
      </w:tr>
      <w:tr w:rsidR="0076101D" w:rsidRPr="00177292" w14:paraId="0744A3DE" w14:textId="77777777" w:rsidTr="007B0F7E">
        <w:trPr>
          <w:ins w:id="269" w:author="Abercrombie, Kerrie" w:date="2021-03-11T16:41:00Z"/>
        </w:trPr>
        <w:tc>
          <w:tcPr>
            <w:tcW w:w="1179" w:type="dxa"/>
          </w:tcPr>
          <w:p w14:paraId="63DF2788" w14:textId="7660D0E3" w:rsidR="0076101D" w:rsidRDefault="0076101D" w:rsidP="0076101D">
            <w:pPr>
              <w:pStyle w:val="BodyText"/>
              <w:rPr>
                <w:ins w:id="270" w:author="Abercrombie, Kerrie" w:date="2021-03-11T16:41:00Z"/>
                <w:sz w:val="20"/>
              </w:rPr>
            </w:pPr>
            <w:r>
              <w:rPr>
                <w:sz w:val="20"/>
              </w:rPr>
              <w:t>4.6.1.3</w:t>
            </w:r>
          </w:p>
        </w:tc>
        <w:tc>
          <w:tcPr>
            <w:tcW w:w="5618" w:type="dxa"/>
          </w:tcPr>
          <w:p w14:paraId="02FC8784" w14:textId="0277370D" w:rsidR="0076101D" w:rsidRDefault="0076101D" w:rsidP="0076101D">
            <w:pPr>
              <w:pStyle w:val="BodyText"/>
              <w:numPr>
                <w:ilvl w:val="0"/>
                <w:numId w:val="37"/>
              </w:numPr>
              <w:ind w:left="360"/>
              <w:rPr>
                <w:ins w:id="271" w:author="Abercrombie, Kerrie" w:date="2021-03-11T16:41:00Z"/>
                <w:sz w:val="20"/>
              </w:rPr>
            </w:pPr>
            <w:ins w:id="272" w:author="Abercrombie, Kerrie" w:date="2021-03-11T16:45:00Z">
              <w:r>
                <w:rPr>
                  <w:sz w:val="20"/>
                </w:rPr>
                <w:t>Student learning deficiencies are identified and managed?</w:t>
              </w:r>
            </w:ins>
          </w:p>
        </w:tc>
        <w:tc>
          <w:tcPr>
            <w:tcW w:w="1741" w:type="dxa"/>
          </w:tcPr>
          <w:p w14:paraId="2CE79724" w14:textId="77777777" w:rsidR="0076101D" w:rsidRPr="00177292" w:rsidRDefault="0076101D" w:rsidP="0076101D">
            <w:pPr>
              <w:pStyle w:val="BodyText"/>
              <w:rPr>
                <w:ins w:id="273" w:author="Abercrombie, Kerrie" w:date="2021-03-11T16:41:00Z"/>
                <w:sz w:val="20"/>
              </w:rPr>
            </w:pPr>
          </w:p>
        </w:tc>
        <w:tc>
          <w:tcPr>
            <w:tcW w:w="1741" w:type="dxa"/>
          </w:tcPr>
          <w:p w14:paraId="4B9DFECC" w14:textId="77777777" w:rsidR="0076101D" w:rsidRPr="00177292" w:rsidRDefault="0076101D" w:rsidP="0076101D">
            <w:pPr>
              <w:pStyle w:val="BodyText"/>
              <w:rPr>
                <w:ins w:id="274" w:author="Abercrombie, Kerrie" w:date="2021-03-11T16:41:00Z"/>
                <w:sz w:val="20"/>
              </w:rPr>
            </w:pPr>
          </w:p>
        </w:tc>
      </w:tr>
      <w:tr w:rsidR="0076101D" w:rsidRPr="00177292" w14:paraId="2C742A7B" w14:textId="77777777" w:rsidTr="00A16C34">
        <w:tc>
          <w:tcPr>
            <w:tcW w:w="1179" w:type="dxa"/>
          </w:tcPr>
          <w:p w14:paraId="7C2866D2" w14:textId="1B2F0CE6" w:rsidR="0076101D" w:rsidRPr="00177292" w:rsidRDefault="0076101D" w:rsidP="0076101D">
            <w:pPr>
              <w:pStyle w:val="BodyText"/>
              <w:rPr>
                <w:sz w:val="20"/>
              </w:rPr>
            </w:pPr>
            <w:r>
              <w:rPr>
                <w:sz w:val="20"/>
              </w:rPr>
              <w:t>4.6.2</w:t>
            </w:r>
          </w:p>
        </w:tc>
        <w:tc>
          <w:tcPr>
            <w:tcW w:w="5618" w:type="dxa"/>
          </w:tcPr>
          <w:p w14:paraId="34FD78A1" w14:textId="7E8F93AF" w:rsidR="0076101D" w:rsidRDefault="0076101D" w:rsidP="0076101D">
            <w:pPr>
              <w:pStyle w:val="BodyText"/>
              <w:rPr>
                <w:sz w:val="20"/>
              </w:rPr>
            </w:pPr>
            <w:r>
              <w:rPr>
                <w:sz w:val="20"/>
              </w:rPr>
              <w:t xml:space="preserve">Are </w:t>
            </w:r>
            <w:del w:id="275" w:author="Abercrombie, Kerrie" w:date="2021-03-11T16:41:00Z">
              <w:r w:rsidDel="009B0752">
                <w:rPr>
                  <w:sz w:val="20"/>
                </w:rPr>
                <w:delText xml:space="preserve">student </w:delText>
              </w:r>
            </w:del>
            <w:r>
              <w:rPr>
                <w:sz w:val="20"/>
              </w:rPr>
              <w:t xml:space="preserve">records </w:t>
            </w:r>
            <w:ins w:id="276" w:author="Abercrombie, Kerrie" w:date="2021-03-11T16:40:00Z">
              <w:r>
                <w:rPr>
                  <w:sz w:val="20"/>
                </w:rPr>
                <w:t xml:space="preserve">of </w:t>
              </w:r>
            </w:ins>
            <w:ins w:id="277" w:author="Abercrombie, Kerrie" w:date="2021-03-11T16:41:00Z">
              <w:r>
                <w:rPr>
                  <w:sz w:val="20"/>
                </w:rPr>
                <w:t xml:space="preserve">student </w:t>
              </w:r>
            </w:ins>
            <w:ins w:id="278" w:author="Abercrombie, Kerrie" w:date="2021-03-11T16:40:00Z">
              <w:r>
                <w:rPr>
                  <w:sz w:val="20"/>
                </w:rPr>
                <w:t xml:space="preserve">assessments </w:t>
              </w:r>
            </w:ins>
            <w:del w:id="279" w:author="Abercrombie, Kerrie" w:date="2021-03-11T16:46:00Z">
              <w:r w:rsidDel="003661DF">
                <w:rPr>
                  <w:sz w:val="20"/>
                </w:rPr>
                <w:delText xml:space="preserve">being </w:delText>
              </w:r>
            </w:del>
            <w:r>
              <w:rPr>
                <w:sz w:val="20"/>
              </w:rPr>
              <w:t>maintained?</w:t>
            </w:r>
          </w:p>
        </w:tc>
        <w:tc>
          <w:tcPr>
            <w:tcW w:w="1741" w:type="dxa"/>
          </w:tcPr>
          <w:p w14:paraId="7B099984" w14:textId="77777777" w:rsidR="0076101D" w:rsidRPr="00177292" w:rsidRDefault="0076101D" w:rsidP="0076101D">
            <w:pPr>
              <w:pStyle w:val="BodyText"/>
              <w:rPr>
                <w:sz w:val="20"/>
              </w:rPr>
            </w:pPr>
          </w:p>
        </w:tc>
        <w:tc>
          <w:tcPr>
            <w:tcW w:w="1741" w:type="dxa"/>
          </w:tcPr>
          <w:p w14:paraId="3A5365C6" w14:textId="77777777" w:rsidR="0076101D" w:rsidRPr="00177292" w:rsidRDefault="0076101D" w:rsidP="0076101D">
            <w:pPr>
              <w:pStyle w:val="BodyText"/>
              <w:rPr>
                <w:sz w:val="20"/>
              </w:rPr>
            </w:pPr>
          </w:p>
        </w:tc>
      </w:tr>
      <w:tr w:rsidR="0076101D" w:rsidRPr="00177292" w14:paraId="59DB7172" w14:textId="77777777" w:rsidTr="00A16C34">
        <w:tc>
          <w:tcPr>
            <w:tcW w:w="1179" w:type="dxa"/>
          </w:tcPr>
          <w:p w14:paraId="5B6E4FD1" w14:textId="745F663F" w:rsidR="0076101D" w:rsidRPr="00177292" w:rsidRDefault="0076101D" w:rsidP="0076101D">
            <w:pPr>
              <w:pStyle w:val="BodyText"/>
              <w:rPr>
                <w:sz w:val="20"/>
              </w:rPr>
            </w:pPr>
            <w:r>
              <w:rPr>
                <w:sz w:val="20"/>
              </w:rPr>
              <w:t>4.6.3</w:t>
            </w:r>
          </w:p>
        </w:tc>
        <w:tc>
          <w:tcPr>
            <w:tcW w:w="5618" w:type="dxa"/>
          </w:tcPr>
          <w:p w14:paraId="31F8F4F2" w14:textId="4AA355EF" w:rsidR="0076101D" w:rsidRDefault="0076101D" w:rsidP="0076101D">
            <w:pPr>
              <w:pStyle w:val="BodyText"/>
              <w:rPr>
                <w:sz w:val="20"/>
              </w:rPr>
            </w:pPr>
            <w:r>
              <w:rPr>
                <w:sz w:val="20"/>
              </w:rPr>
              <w:t xml:space="preserve">Are there procedures/processes to how model course certificates will be issued? </w:t>
            </w:r>
          </w:p>
        </w:tc>
        <w:tc>
          <w:tcPr>
            <w:tcW w:w="1741" w:type="dxa"/>
          </w:tcPr>
          <w:p w14:paraId="36D9B098" w14:textId="77777777" w:rsidR="0076101D" w:rsidRPr="00177292" w:rsidRDefault="0076101D" w:rsidP="0076101D">
            <w:pPr>
              <w:pStyle w:val="BodyText"/>
              <w:rPr>
                <w:sz w:val="20"/>
              </w:rPr>
            </w:pPr>
          </w:p>
        </w:tc>
        <w:tc>
          <w:tcPr>
            <w:tcW w:w="1741" w:type="dxa"/>
          </w:tcPr>
          <w:p w14:paraId="58589866" w14:textId="77777777" w:rsidR="0076101D" w:rsidRPr="00177292" w:rsidRDefault="0076101D" w:rsidP="0076101D">
            <w:pPr>
              <w:pStyle w:val="BodyText"/>
              <w:rPr>
                <w:sz w:val="20"/>
              </w:rPr>
            </w:pPr>
          </w:p>
        </w:tc>
      </w:tr>
      <w:tr w:rsidR="0076101D" w:rsidRPr="00177292" w14:paraId="7A3155B0" w14:textId="77777777" w:rsidTr="00A16C34">
        <w:tc>
          <w:tcPr>
            <w:tcW w:w="1179" w:type="dxa"/>
          </w:tcPr>
          <w:p w14:paraId="3CAB6A31" w14:textId="3EC9AFC8" w:rsidR="0076101D" w:rsidRPr="00177292" w:rsidRDefault="0076101D" w:rsidP="0076101D">
            <w:pPr>
              <w:pStyle w:val="BodyText"/>
              <w:rPr>
                <w:sz w:val="20"/>
              </w:rPr>
            </w:pPr>
            <w:r>
              <w:rPr>
                <w:sz w:val="20"/>
              </w:rPr>
              <w:t>4.6.4</w:t>
            </w:r>
          </w:p>
        </w:tc>
        <w:tc>
          <w:tcPr>
            <w:tcW w:w="5618" w:type="dxa"/>
          </w:tcPr>
          <w:p w14:paraId="798B40B2" w14:textId="2EA59D7B" w:rsidR="0076101D" w:rsidRPr="00D42B36" w:rsidRDefault="0076101D" w:rsidP="0076101D">
            <w:pPr>
              <w:pStyle w:val="BodyText"/>
              <w:rPr>
                <w:sz w:val="20"/>
              </w:rPr>
            </w:pPr>
            <w:r>
              <w:rPr>
                <w:sz w:val="20"/>
              </w:rPr>
              <w:t xml:space="preserve">Does the course certificate </w:t>
            </w:r>
            <w:r w:rsidRPr="00D42B36">
              <w:rPr>
                <w:sz w:val="20"/>
              </w:rPr>
              <w:t>include:</w:t>
            </w:r>
          </w:p>
          <w:p w14:paraId="6E3DF628" w14:textId="7A83EE8B" w:rsidR="0076101D" w:rsidRPr="00D42B36" w:rsidRDefault="0076101D" w:rsidP="0076101D">
            <w:pPr>
              <w:pStyle w:val="BodyText"/>
              <w:numPr>
                <w:ilvl w:val="1"/>
                <w:numId w:val="1"/>
              </w:numPr>
              <w:spacing w:after="0" w:line="240" w:lineRule="auto"/>
              <w:ind w:left="316" w:hanging="316"/>
              <w:rPr>
                <w:sz w:val="20"/>
              </w:rPr>
            </w:pPr>
            <w:r w:rsidRPr="00D42B36">
              <w:rPr>
                <w:sz w:val="20"/>
              </w:rPr>
              <w:t>the name of the student;</w:t>
            </w:r>
          </w:p>
          <w:p w14:paraId="5A19425C" w14:textId="2BF824D8" w:rsidR="0076101D" w:rsidRPr="00D42B36" w:rsidRDefault="0076101D" w:rsidP="0076101D">
            <w:pPr>
              <w:pStyle w:val="BodyText"/>
              <w:numPr>
                <w:ilvl w:val="1"/>
                <w:numId w:val="1"/>
              </w:numPr>
              <w:spacing w:after="0" w:line="240" w:lineRule="auto"/>
              <w:ind w:left="316" w:hanging="316"/>
              <w:rPr>
                <w:sz w:val="20"/>
              </w:rPr>
            </w:pPr>
            <w:r w:rsidRPr="00D42B36">
              <w:rPr>
                <w:sz w:val="20"/>
              </w:rPr>
              <w:t>the country in which it was awarded;</w:t>
            </w:r>
          </w:p>
          <w:p w14:paraId="16139792" w14:textId="05B134FE" w:rsidR="0076101D" w:rsidRPr="00D42B36" w:rsidRDefault="0076101D" w:rsidP="0076101D">
            <w:pPr>
              <w:pStyle w:val="BodyText"/>
              <w:numPr>
                <w:ilvl w:val="1"/>
                <w:numId w:val="1"/>
              </w:numPr>
              <w:spacing w:after="0" w:line="240" w:lineRule="auto"/>
              <w:ind w:left="316" w:hanging="316"/>
              <w:rPr>
                <w:sz w:val="20"/>
              </w:rPr>
            </w:pPr>
            <w:r w:rsidRPr="00D42B36">
              <w:rPr>
                <w:sz w:val="20"/>
              </w:rPr>
              <w:t xml:space="preserve">authorised signature of the accredited </w:t>
            </w:r>
            <w:r>
              <w:rPr>
                <w:sz w:val="20"/>
              </w:rPr>
              <w:t>training organization</w:t>
            </w:r>
            <w:r w:rsidRPr="00D42B36">
              <w:rPr>
                <w:sz w:val="20"/>
              </w:rPr>
              <w:t>;</w:t>
            </w:r>
          </w:p>
          <w:p w14:paraId="08AA6ED8" w14:textId="4516062E" w:rsidR="0076101D" w:rsidRPr="00D42B36" w:rsidRDefault="0076101D" w:rsidP="0076101D">
            <w:pPr>
              <w:pStyle w:val="BodyText"/>
              <w:numPr>
                <w:ilvl w:val="1"/>
                <w:numId w:val="1"/>
              </w:numPr>
              <w:spacing w:after="0" w:line="240" w:lineRule="auto"/>
              <w:ind w:left="316" w:hanging="316"/>
              <w:rPr>
                <w:sz w:val="20"/>
              </w:rPr>
            </w:pPr>
            <w:r w:rsidRPr="00D42B36">
              <w:rPr>
                <w:sz w:val="20"/>
              </w:rPr>
              <w:t>the name of the relevant model course;</w:t>
            </w:r>
          </w:p>
          <w:p w14:paraId="0D6B0DCB" w14:textId="78F7FF6E" w:rsidR="0076101D" w:rsidRPr="00D42B36" w:rsidRDefault="0076101D" w:rsidP="0076101D">
            <w:pPr>
              <w:pStyle w:val="BodyText"/>
              <w:numPr>
                <w:ilvl w:val="1"/>
                <w:numId w:val="1"/>
              </w:numPr>
              <w:spacing w:after="0" w:line="240" w:lineRule="auto"/>
              <w:ind w:left="316" w:hanging="316"/>
              <w:rPr>
                <w:sz w:val="20"/>
              </w:rPr>
            </w:pPr>
            <w:r w:rsidRPr="00D42B36">
              <w:rPr>
                <w:sz w:val="20"/>
              </w:rPr>
              <w:t>unique identification information;</w:t>
            </w:r>
          </w:p>
          <w:p w14:paraId="5EFCD67F" w14:textId="5D0F0E4E" w:rsidR="0076101D" w:rsidRPr="00D42B36" w:rsidRDefault="0076101D" w:rsidP="0076101D">
            <w:pPr>
              <w:pStyle w:val="BodyText"/>
              <w:numPr>
                <w:ilvl w:val="1"/>
                <w:numId w:val="1"/>
              </w:numPr>
              <w:spacing w:after="0" w:line="240" w:lineRule="auto"/>
              <w:ind w:left="316" w:hanging="316"/>
              <w:rPr>
                <w:sz w:val="20"/>
              </w:rPr>
            </w:pPr>
            <w:r w:rsidRPr="00D42B36">
              <w:rPr>
                <w:sz w:val="20"/>
              </w:rPr>
              <w:t>the date of award; and</w:t>
            </w:r>
          </w:p>
          <w:p w14:paraId="1715B0A5" w14:textId="1FD2A2F9" w:rsidR="0076101D" w:rsidRPr="00964181" w:rsidRDefault="0076101D" w:rsidP="0076101D">
            <w:pPr>
              <w:pStyle w:val="BodyText"/>
              <w:numPr>
                <w:ilvl w:val="1"/>
                <w:numId w:val="1"/>
              </w:numPr>
              <w:spacing w:line="240" w:lineRule="auto"/>
              <w:ind w:left="316" w:hanging="316"/>
              <w:rPr>
                <w:sz w:val="20"/>
              </w:rPr>
            </w:pPr>
            <w:proofErr w:type="gramStart"/>
            <w:r w:rsidRPr="00D42B36">
              <w:rPr>
                <w:sz w:val="20"/>
              </w:rPr>
              <w:t>the</w:t>
            </w:r>
            <w:proofErr w:type="gramEnd"/>
            <w:r w:rsidRPr="00D42B36">
              <w:rPr>
                <w:sz w:val="20"/>
              </w:rPr>
              <w:t xml:space="preserve"> unique course certificate number.</w:t>
            </w:r>
          </w:p>
        </w:tc>
        <w:tc>
          <w:tcPr>
            <w:tcW w:w="1741" w:type="dxa"/>
          </w:tcPr>
          <w:p w14:paraId="3626716D" w14:textId="77777777" w:rsidR="0076101D" w:rsidRPr="00177292" w:rsidRDefault="0076101D" w:rsidP="0076101D">
            <w:pPr>
              <w:pStyle w:val="BodyText"/>
              <w:rPr>
                <w:sz w:val="20"/>
              </w:rPr>
            </w:pPr>
          </w:p>
        </w:tc>
        <w:tc>
          <w:tcPr>
            <w:tcW w:w="1741" w:type="dxa"/>
          </w:tcPr>
          <w:p w14:paraId="7BDA2102" w14:textId="77777777" w:rsidR="0076101D" w:rsidRPr="00177292" w:rsidRDefault="0076101D" w:rsidP="0076101D">
            <w:pPr>
              <w:pStyle w:val="BodyText"/>
              <w:rPr>
                <w:sz w:val="20"/>
              </w:rPr>
            </w:pPr>
          </w:p>
        </w:tc>
      </w:tr>
      <w:tr w:rsidR="0076101D" w:rsidRPr="00177292" w14:paraId="3C9CD2D4" w14:textId="77777777" w:rsidTr="00A16C34">
        <w:tc>
          <w:tcPr>
            <w:tcW w:w="1179" w:type="dxa"/>
          </w:tcPr>
          <w:p w14:paraId="4C8F5353" w14:textId="130421C2" w:rsidR="0076101D" w:rsidRPr="00177292" w:rsidRDefault="0076101D" w:rsidP="0076101D">
            <w:pPr>
              <w:pStyle w:val="BodyText"/>
              <w:rPr>
                <w:sz w:val="20"/>
              </w:rPr>
            </w:pPr>
            <w:r>
              <w:rPr>
                <w:sz w:val="20"/>
              </w:rPr>
              <w:t>4.6.5</w:t>
            </w:r>
          </w:p>
        </w:tc>
        <w:tc>
          <w:tcPr>
            <w:tcW w:w="5618" w:type="dxa"/>
          </w:tcPr>
          <w:p w14:paraId="317C7DA8" w14:textId="0C93352D" w:rsidR="0076101D" w:rsidRDefault="00A13E2D" w:rsidP="0076101D">
            <w:pPr>
              <w:pStyle w:val="BodyText"/>
              <w:rPr>
                <w:sz w:val="20"/>
              </w:rPr>
            </w:pPr>
            <w:r>
              <w:rPr>
                <w:sz w:val="20"/>
              </w:rPr>
              <w:t>Are</w:t>
            </w:r>
            <w:ins w:id="280" w:author="Abercrombie, Kerrie" w:date="2021-03-12T11:25:00Z">
              <w:r w:rsidR="0076101D">
                <w:rPr>
                  <w:sz w:val="20"/>
                </w:rPr>
                <w:t xml:space="preserve"> </w:t>
              </w:r>
            </w:ins>
            <w:r w:rsidR="0076101D">
              <w:rPr>
                <w:sz w:val="20"/>
              </w:rPr>
              <w:t xml:space="preserve">the </w:t>
            </w:r>
            <w:r w:rsidR="0076101D" w:rsidRPr="00D42B36">
              <w:rPr>
                <w:sz w:val="20"/>
              </w:rPr>
              <w:t>VTS model course certificates in the official language or languages of the awarding country</w:t>
            </w:r>
            <w:r w:rsidR="0076101D">
              <w:rPr>
                <w:sz w:val="20"/>
              </w:rPr>
              <w:t xml:space="preserve">? </w:t>
            </w:r>
            <w:r w:rsidR="0076101D" w:rsidRPr="00964181">
              <w:rPr>
                <w:i/>
                <w:sz w:val="20"/>
              </w:rPr>
              <w:t>Note - If the language is not English, then a translation should be available.</w:t>
            </w:r>
          </w:p>
        </w:tc>
        <w:tc>
          <w:tcPr>
            <w:tcW w:w="1741" w:type="dxa"/>
          </w:tcPr>
          <w:p w14:paraId="0FED5C18" w14:textId="77777777" w:rsidR="0076101D" w:rsidRPr="00177292" w:rsidRDefault="0076101D" w:rsidP="0076101D">
            <w:pPr>
              <w:pStyle w:val="BodyText"/>
              <w:rPr>
                <w:sz w:val="20"/>
              </w:rPr>
            </w:pPr>
          </w:p>
        </w:tc>
        <w:tc>
          <w:tcPr>
            <w:tcW w:w="1741" w:type="dxa"/>
          </w:tcPr>
          <w:p w14:paraId="1FF2B1D4" w14:textId="77777777" w:rsidR="0076101D" w:rsidRPr="00177292" w:rsidRDefault="0076101D" w:rsidP="0076101D">
            <w:pPr>
              <w:pStyle w:val="BodyText"/>
              <w:rPr>
                <w:sz w:val="20"/>
              </w:rPr>
            </w:pPr>
          </w:p>
        </w:tc>
      </w:tr>
      <w:tr w:rsidR="0076101D" w:rsidRPr="00964181" w14:paraId="5B05549D" w14:textId="77777777" w:rsidTr="00234998">
        <w:tc>
          <w:tcPr>
            <w:tcW w:w="1179" w:type="dxa"/>
            <w:shd w:val="clear" w:color="auto" w:fill="000000" w:themeFill="text1"/>
          </w:tcPr>
          <w:p w14:paraId="18DB7D46" w14:textId="2DFF25FE" w:rsidR="0076101D" w:rsidRPr="00964181" w:rsidRDefault="0076101D" w:rsidP="0076101D">
            <w:pPr>
              <w:pStyle w:val="BodyText"/>
              <w:rPr>
                <w:b/>
                <w:color w:val="FFFFFF" w:themeColor="background1"/>
                <w:sz w:val="20"/>
              </w:rPr>
            </w:pPr>
            <w:r w:rsidRPr="00964181">
              <w:rPr>
                <w:b/>
                <w:color w:val="FFFFFF" w:themeColor="background1"/>
                <w:sz w:val="20"/>
              </w:rPr>
              <w:t>4.</w:t>
            </w:r>
            <w:r>
              <w:rPr>
                <w:b/>
                <w:color w:val="FFFFFF" w:themeColor="background1"/>
                <w:sz w:val="20"/>
              </w:rPr>
              <w:t>7</w:t>
            </w:r>
          </w:p>
        </w:tc>
        <w:tc>
          <w:tcPr>
            <w:tcW w:w="5618" w:type="dxa"/>
            <w:shd w:val="clear" w:color="auto" w:fill="000000" w:themeFill="text1"/>
          </w:tcPr>
          <w:p w14:paraId="376196C2" w14:textId="27A6607B" w:rsidR="0076101D" w:rsidRPr="00964181" w:rsidRDefault="0076101D" w:rsidP="0076101D">
            <w:pPr>
              <w:pStyle w:val="BodyText"/>
              <w:rPr>
                <w:b/>
                <w:color w:val="FFFFFF" w:themeColor="background1"/>
                <w:sz w:val="20"/>
              </w:rPr>
            </w:pPr>
            <w:r>
              <w:rPr>
                <w:b/>
                <w:color w:val="FFFFFF" w:themeColor="background1"/>
                <w:sz w:val="20"/>
              </w:rPr>
              <w:t>STUDENT RECORDS</w:t>
            </w:r>
          </w:p>
        </w:tc>
        <w:tc>
          <w:tcPr>
            <w:tcW w:w="1741" w:type="dxa"/>
            <w:shd w:val="clear" w:color="auto" w:fill="000000" w:themeFill="text1"/>
          </w:tcPr>
          <w:p w14:paraId="35E17063" w14:textId="77777777" w:rsidR="0076101D" w:rsidRPr="00964181" w:rsidRDefault="0076101D" w:rsidP="0076101D">
            <w:pPr>
              <w:pStyle w:val="BodyText"/>
              <w:rPr>
                <w:b/>
                <w:color w:val="FFFFFF" w:themeColor="background1"/>
                <w:sz w:val="20"/>
              </w:rPr>
            </w:pPr>
          </w:p>
        </w:tc>
        <w:tc>
          <w:tcPr>
            <w:tcW w:w="1741" w:type="dxa"/>
            <w:shd w:val="clear" w:color="auto" w:fill="000000" w:themeFill="text1"/>
          </w:tcPr>
          <w:p w14:paraId="24A14CA0" w14:textId="77777777" w:rsidR="0076101D" w:rsidRPr="00964181" w:rsidRDefault="0076101D" w:rsidP="0076101D">
            <w:pPr>
              <w:pStyle w:val="BodyText"/>
              <w:rPr>
                <w:b/>
                <w:color w:val="FFFFFF" w:themeColor="background1"/>
                <w:sz w:val="20"/>
              </w:rPr>
            </w:pPr>
          </w:p>
        </w:tc>
      </w:tr>
      <w:tr w:rsidR="0076101D" w:rsidRPr="00177292" w14:paraId="36B57BB1" w14:textId="77777777" w:rsidTr="00234998">
        <w:trPr>
          <w:ins w:id="281" w:author="Abercrombie, Kerrie" w:date="2021-03-12T11:40:00Z"/>
        </w:trPr>
        <w:tc>
          <w:tcPr>
            <w:tcW w:w="1179" w:type="dxa"/>
          </w:tcPr>
          <w:p w14:paraId="768BF79A" w14:textId="28E9C0FF" w:rsidR="0076101D" w:rsidRPr="00177292" w:rsidRDefault="0076101D" w:rsidP="0076101D">
            <w:pPr>
              <w:pStyle w:val="BodyText"/>
              <w:rPr>
                <w:ins w:id="282" w:author="Abercrombie, Kerrie" w:date="2021-03-12T11:40:00Z"/>
                <w:sz w:val="20"/>
              </w:rPr>
            </w:pPr>
            <w:r>
              <w:rPr>
                <w:sz w:val="20"/>
              </w:rPr>
              <w:t>4.7.1</w:t>
            </w:r>
          </w:p>
        </w:tc>
        <w:tc>
          <w:tcPr>
            <w:tcW w:w="5618" w:type="dxa"/>
          </w:tcPr>
          <w:p w14:paraId="72A6D6B6" w14:textId="675BFBC3" w:rsidR="0076101D" w:rsidRDefault="0076101D" w:rsidP="0076101D">
            <w:pPr>
              <w:pStyle w:val="BodyText"/>
              <w:rPr>
                <w:ins w:id="283" w:author="Abercrombie, Kerrie" w:date="2021-03-12T11:40:00Z"/>
                <w:sz w:val="20"/>
              </w:rPr>
            </w:pPr>
            <w:ins w:id="284" w:author="Abercrombie, Kerrie" w:date="2021-03-12T11:40:00Z">
              <w:r>
                <w:rPr>
                  <w:sz w:val="20"/>
                </w:rPr>
                <w:t xml:space="preserve">Are </w:t>
              </w:r>
            </w:ins>
            <w:ins w:id="285" w:author="Abercrombie, Kerrie" w:date="2021-03-12T11:42:00Z">
              <w:r>
                <w:rPr>
                  <w:sz w:val="20"/>
                </w:rPr>
                <w:t xml:space="preserve">there procedures/process to protect student records and </w:t>
              </w:r>
            </w:ins>
            <w:ins w:id="286" w:author="Abercrombie, Kerrie" w:date="2021-03-12T11:43:00Z">
              <w:r w:rsidRPr="00A16C34">
                <w:rPr>
                  <w:sz w:val="20"/>
                </w:rPr>
                <w:t>ensu</w:t>
              </w:r>
              <w:r>
                <w:rPr>
                  <w:sz w:val="20"/>
                </w:rPr>
                <w:t>re</w:t>
              </w:r>
              <w:r w:rsidRPr="00A16C34">
                <w:rPr>
                  <w:sz w:val="20"/>
                </w:rPr>
                <w:t xml:space="preserve"> that records are accessed only by authorised persons</w:t>
              </w:r>
              <w:r>
                <w:rPr>
                  <w:sz w:val="20"/>
                </w:rPr>
                <w:t>?</w:t>
              </w:r>
            </w:ins>
          </w:p>
        </w:tc>
        <w:tc>
          <w:tcPr>
            <w:tcW w:w="1741" w:type="dxa"/>
          </w:tcPr>
          <w:p w14:paraId="0588096B" w14:textId="77777777" w:rsidR="0076101D" w:rsidRPr="00177292" w:rsidRDefault="0076101D" w:rsidP="0076101D">
            <w:pPr>
              <w:pStyle w:val="BodyText"/>
              <w:rPr>
                <w:ins w:id="287" w:author="Abercrombie, Kerrie" w:date="2021-03-12T11:40:00Z"/>
                <w:sz w:val="20"/>
              </w:rPr>
            </w:pPr>
          </w:p>
        </w:tc>
        <w:tc>
          <w:tcPr>
            <w:tcW w:w="1741" w:type="dxa"/>
          </w:tcPr>
          <w:p w14:paraId="4EDE06BE" w14:textId="77777777" w:rsidR="0076101D" w:rsidRPr="00177292" w:rsidRDefault="0076101D" w:rsidP="0076101D">
            <w:pPr>
              <w:pStyle w:val="BodyText"/>
              <w:rPr>
                <w:ins w:id="288" w:author="Abercrombie, Kerrie" w:date="2021-03-12T11:40:00Z"/>
                <w:sz w:val="20"/>
              </w:rPr>
            </w:pPr>
          </w:p>
        </w:tc>
      </w:tr>
      <w:tr w:rsidR="0076101D" w:rsidRPr="00964181" w14:paraId="6C689CE9" w14:textId="77777777" w:rsidTr="00A16C34">
        <w:tc>
          <w:tcPr>
            <w:tcW w:w="1179" w:type="dxa"/>
            <w:shd w:val="clear" w:color="auto" w:fill="000000" w:themeFill="text1"/>
          </w:tcPr>
          <w:p w14:paraId="445DA881" w14:textId="43676B60" w:rsidR="0076101D" w:rsidRPr="00964181" w:rsidRDefault="0076101D" w:rsidP="0076101D">
            <w:pPr>
              <w:pStyle w:val="BodyText"/>
              <w:rPr>
                <w:b/>
                <w:color w:val="FFFFFF" w:themeColor="background1"/>
                <w:sz w:val="20"/>
              </w:rPr>
            </w:pPr>
            <w:r w:rsidRPr="00964181">
              <w:rPr>
                <w:b/>
                <w:color w:val="FFFFFF" w:themeColor="background1"/>
                <w:sz w:val="20"/>
              </w:rPr>
              <w:t>4.</w:t>
            </w:r>
            <w:r>
              <w:rPr>
                <w:b/>
                <w:color w:val="FFFFFF" w:themeColor="background1"/>
                <w:sz w:val="20"/>
              </w:rPr>
              <w:t>8</w:t>
            </w:r>
          </w:p>
        </w:tc>
        <w:tc>
          <w:tcPr>
            <w:tcW w:w="5618" w:type="dxa"/>
            <w:shd w:val="clear" w:color="auto" w:fill="000000" w:themeFill="text1"/>
          </w:tcPr>
          <w:p w14:paraId="581636A0" w14:textId="2B884F39" w:rsidR="0076101D" w:rsidRPr="00964181" w:rsidRDefault="0076101D" w:rsidP="0076101D">
            <w:pPr>
              <w:pStyle w:val="BodyText"/>
              <w:rPr>
                <w:b/>
                <w:color w:val="FFFFFF" w:themeColor="background1"/>
                <w:sz w:val="20"/>
              </w:rPr>
            </w:pPr>
            <w:r w:rsidRPr="00964181">
              <w:rPr>
                <w:b/>
                <w:color w:val="FFFFFF" w:themeColor="background1"/>
                <w:sz w:val="20"/>
              </w:rPr>
              <w:t>OUTSOURCING OF MODEL COURSE DELIVERY</w:t>
            </w:r>
          </w:p>
        </w:tc>
        <w:tc>
          <w:tcPr>
            <w:tcW w:w="1741" w:type="dxa"/>
            <w:shd w:val="clear" w:color="auto" w:fill="000000" w:themeFill="text1"/>
          </w:tcPr>
          <w:p w14:paraId="673A8931" w14:textId="77777777" w:rsidR="0076101D" w:rsidRPr="00964181" w:rsidRDefault="0076101D" w:rsidP="0076101D">
            <w:pPr>
              <w:pStyle w:val="BodyText"/>
              <w:rPr>
                <w:b/>
                <w:color w:val="FFFFFF" w:themeColor="background1"/>
                <w:sz w:val="20"/>
              </w:rPr>
            </w:pPr>
          </w:p>
        </w:tc>
        <w:tc>
          <w:tcPr>
            <w:tcW w:w="1741" w:type="dxa"/>
            <w:shd w:val="clear" w:color="auto" w:fill="000000" w:themeFill="text1"/>
          </w:tcPr>
          <w:p w14:paraId="4BADFA50" w14:textId="77777777" w:rsidR="0076101D" w:rsidRPr="00964181" w:rsidRDefault="0076101D" w:rsidP="0076101D">
            <w:pPr>
              <w:pStyle w:val="BodyText"/>
              <w:rPr>
                <w:b/>
                <w:color w:val="FFFFFF" w:themeColor="background1"/>
                <w:sz w:val="20"/>
              </w:rPr>
            </w:pPr>
          </w:p>
        </w:tc>
      </w:tr>
      <w:tr w:rsidR="0076101D" w:rsidRPr="00177292" w14:paraId="2768590A" w14:textId="77777777" w:rsidTr="00A16C34">
        <w:tc>
          <w:tcPr>
            <w:tcW w:w="1179" w:type="dxa"/>
          </w:tcPr>
          <w:p w14:paraId="2EFF1430" w14:textId="4DA6F57E" w:rsidR="0076101D" w:rsidRPr="00177292" w:rsidRDefault="0076101D" w:rsidP="0076101D">
            <w:pPr>
              <w:pStyle w:val="BodyText"/>
              <w:rPr>
                <w:sz w:val="20"/>
              </w:rPr>
            </w:pPr>
            <w:r>
              <w:rPr>
                <w:sz w:val="20"/>
              </w:rPr>
              <w:t>4.8.1</w:t>
            </w:r>
          </w:p>
        </w:tc>
        <w:tc>
          <w:tcPr>
            <w:tcW w:w="5618" w:type="dxa"/>
          </w:tcPr>
          <w:p w14:paraId="0AB63AF9" w14:textId="15B58FD3" w:rsidR="0076101D" w:rsidRDefault="0076101D" w:rsidP="0076101D">
            <w:pPr>
              <w:pStyle w:val="BodyText"/>
              <w:rPr>
                <w:sz w:val="20"/>
              </w:rPr>
            </w:pPr>
            <w:r>
              <w:rPr>
                <w:sz w:val="20"/>
              </w:rPr>
              <w:t>Are t</w:t>
            </w:r>
            <w:r w:rsidRPr="00964181">
              <w:rPr>
                <w:sz w:val="20"/>
              </w:rPr>
              <w:t xml:space="preserve">hird parties </w:t>
            </w:r>
            <w:r>
              <w:rPr>
                <w:sz w:val="20"/>
              </w:rPr>
              <w:t xml:space="preserve">being used </w:t>
            </w:r>
            <w:r w:rsidRPr="00964181">
              <w:rPr>
                <w:sz w:val="20"/>
              </w:rPr>
              <w:t>to deliver</w:t>
            </w:r>
            <w:r>
              <w:rPr>
                <w:sz w:val="20"/>
              </w:rPr>
              <w:t xml:space="preserve"> the model course</w:t>
            </w:r>
            <w:r w:rsidRPr="00964181">
              <w:rPr>
                <w:sz w:val="20"/>
              </w:rPr>
              <w:t>, in full</w:t>
            </w:r>
            <w:r>
              <w:rPr>
                <w:sz w:val="20"/>
              </w:rPr>
              <w:t xml:space="preserve"> or in part?</w:t>
            </w:r>
          </w:p>
        </w:tc>
        <w:tc>
          <w:tcPr>
            <w:tcW w:w="1741" w:type="dxa"/>
          </w:tcPr>
          <w:p w14:paraId="0C012B84" w14:textId="77777777" w:rsidR="0076101D" w:rsidRPr="00177292" w:rsidRDefault="0076101D" w:rsidP="0076101D">
            <w:pPr>
              <w:pStyle w:val="BodyText"/>
              <w:rPr>
                <w:sz w:val="20"/>
              </w:rPr>
            </w:pPr>
          </w:p>
        </w:tc>
        <w:tc>
          <w:tcPr>
            <w:tcW w:w="1741" w:type="dxa"/>
          </w:tcPr>
          <w:p w14:paraId="23EF1E41" w14:textId="77777777" w:rsidR="0076101D" w:rsidRPr="00177292" w:rsidRDefault="0076101D" w:rsidP="0076101D">
            <w:pPr>
              <w:pStyle w:val="BodyText"/>
              <w:rPr>
                <w:sz w:val="20"/>
              </w:rPr>
            </w:pPr>
          </w:p>
        </w:tc>
      </w:tr>
      <w:tr w:rsidR="0076101D" w:rsidRPr="00177292" w14:paraId="74F271D1" w14:textId="77777777" w:rsidTr="00A16C34">
        <w:tc>
          <w:tcPr>
            <w:tcW w:w="1179" w:type="dxa"/>
          </w:tcPr>
          <w:p w14:paraId="0823D3A7" w14:textId="7854086E" w:rsidR="0076101D" w:rsidRPr="00177292" w:rsidRDefault="0076101D" w:rsidP="0076101D">
            <w:pPr>
              <w:pStyle w:val="BodyText"/>
              <w:rPr>
                <w:sz w:val="20"/>
              </w:rPr>
            </w:pPr>
            <w:r>
              <w:rPr>
                <w:sz w:val="20"/>
              </w:rPr>
              <w:t>4.8.2</w:t>
            </w:r>
          </w:p>
        </w:tc>
        <w:tc>
          <w:tcPr>
            <w:tcW w:w="5618" w:type="dxa"/>
          </w:tcPr>
          <w:p w14:paraId="617B5E5F" w14:textId="727D2E07" w:rsidR="0076101D" w:rsidRDefault="0076101D" w:rsidP="0076101D">
            <w:pPr>
              <w:pStyle w:val="BodyText"/>
              <w:rPr>
                <w:sz w:val="20"/>
              </w:rPr>
            </w:pPr>
            <w:ins w:id="289" w:author="Jillian Carson-Jackson" w:date="2021-03-13T22:56:00Z">
              <w:r>
                <w:rPr>
                  <w:sz w:val="20"/>
                </w:rPr>
                <w:t>If yes, what</w:t>
              </w:r>
            </w:ins>
            <w:r>
              <w:rPr>
                <w:sz w:val="20"/>
              </w:rPr>
              <w:t xml:space="preserve"> mechanisms are employed to ensure that the </w:t>
            </w:r>
            <w:r w:rsidRPr="00964181">
              <w:rPr>
                <w:sz w:val="20"/>
              </w:rPr>
              <w:t>services provided by the third party are</w:t>
            </w:r>
            <w:r>
              <w:rPr>
                <w:sz w:val="20"/>
              </w:rPr>
              <w:t>:</w:t>
            </w:r>
            <w:r w:rsidRPr="00964181">
              <w:rPr>
                <w:sz w:val="20"/>
              </w:rPr>
              <w:t xml:space="preserve"> </w:t>
            </w:r>
          </w:p>
        </w:tc>
        <w:tc>
          <w:tcPr>
            <w:tcW w:w="1741" w:type="dxa"/>
          </w:tcPr>
          <w:p w14:paraId="54E03EE6" w14:textId="77777777" w:rsidR="0076101D" w:rsidRPr="00177292" w:rsidRDefault="0076101D" w:rsidP="0076101D">
            <w:pPr>
              <w:pStyle w:val="BodyText"/>
              <w:rPr>
                <w:sz w:val="20"/>
              </w:rPr>
            </w:pPr>
          </w:p>
        </w:tc>
        <w:tc>
          <w:tcPr>
            <w:tcW w:w="1741" w:type="dxa"/>
          </w:tcPr>
          <w:p w14:paraId="39D9D5F9" w14:textId="77777777" w:rsidR="0076101D" w:rsidRPr="00177292" w:rsidRDefault="0076101D" w:rsidP="0076101D">
            <w:pPr>
              <w:pStyle w:val="BodyText"/>
              <w:rPr>
                <w:sz w:val="20"/>
              </w:rPr>
            </w:pPr>
          </w:p>
        </w:tc>
      </w:tr>
      <w:tr w:rsidR="0076101D" w:rsidRPr="00177292" w14:paraId="5CB7EE40" w14:textId="77777777" w:rsidTr="00A16C34">
        <w:tc>
          <w:tcPr>
            <w:tcW w:w="1179" w:type="dxa"/>
          </w:tcPr>
          <w:p w14:paraId="33A089ED" w14:textId="31637C5A" w:rsidR="0076101D" w:rsidRDefault="0076101D" w:rsidP="0076101D">
            <w:pPr>
              <w:pStyle w:val="BodyText"/>
              <w:rPr>
                <w:sz w:val="20"/>
              </w:rPr>
            </w:pPr>
            <w:r>
              <w:rPr>
                <w:sz w:val="20"/>
              </w:rPr>
              <w:t>4.8.2.1</w:t>
            </w:r>
          </w:p>
        </w:tc>
        <w:tc>
          <w:tcPr>
            <w:tcW w:w="5618" w:type="dxa"/>
          </w:tcPr>
          <w:p w14:paraId="30D806D7" w14:textId="09AEC4C0" w:rsidR="0076101D" w:rsidRPr="004A5501" w:rsidRDefault="0076101D" w:rsidP="0076101D">
            <w:pPr>
              <w:pStyle w:val="BodyText"/>
              <w:numPr>
                <w:ilvl w:val="0"/>
                <w:numId w:val="38"/>
              </w:numPr>
              <w:ind w:left="360"/>
              <w:rPr>
                <w:sz w:val="20"/>
              </w:rPr>
            </w:pPr>
            <w:r w:rsidRPr="004A5501">
              <w:rPr>
                <w:sz w:val="20"/>
              </w:rPr>
              <w:t>in compliance with the relevant IALA model course</w:t>
            </w:r>
          </w:p>
        </w:tc>
        <w:tc>
          <w:tcPr>
            <w:tcW w:w="1741" w:type="dxa"/>
          </w:tcPr>
          <w:p w14:paraId="6A8B335B" w14:textId="77777777" w:rsidR="0076101D" w:rsidRPr="00177292" w:rsidRDefault="0076101D" w:rsidP="0076101D">
            <w:pPr>
              <w:pStyle w:val="BodyText"/>
              <w:rPr>
                <w:sz w:val="20"/>
              </w:rPr>
            </w:pPr>
          </w:p>
        </w:tc>
        <w:tc>
          <w:tcPr>
            <w:tcW w:w="1741" w:type="dxa"/>
          </w:tcPr>
          <w:p w14:paraId="793E0E4F" w14:textId="77777777" w:rsidR="0076101D" w:rsidRPr="00177292" w:rsidRDefault="0076101D" w:rsidP="0076101D">
            <w:pPr>
              <w:pStyle w:val="BodyText"/>
              <w:rPr>
                <w:sz w:val="20"/>
              </w:rPr>
            </w:pPr>
          </w:p>
        </w:tc>
      </w:tr>
      <w:tr w:rsidR="0076101D" w:rsidRPr="00177292" w14:paraId="163D8DEC" w14:textId="77777777" w:rsidTr="00A16C34">
        <w:tc>
          <w:tcPr>
            <w:tcW w:w="1179" w:type="dxa"/>
          </w:tcPr>
          <w:p w14:paraId="2B166284" w14:textId="5412CDFC" w:rsidR="0076101D" w:rsidRPr="00177292" w:rsidRDefault="0076101D" w:rsidP="0076101D">
            <w:pPr>
              <w:pStyle w:val="BodyText"/>
              <w:rPr>
                <w:sz w:val="20"/>
              </w:rPr>
            </w:pPr>
            <w:r>
              <w:rPr>
                <w:sz w:val="20"/>
              </w:rPr>
              <w:t>4.8.2.2</w:t>
            </w:r>
          </w:p>
        </w:tc>
        <w:tc>
          <w:tcPr>
            <w:tcW w:w="5618" w:type="dxa"/>
          </w:tcPr>
          <w:p w14:paraId="58B2E7A9" w14:textId="09216CB1" w:rsidR="0076101D" w:rsidRPr="00790043" w:rsidRDefault="0076101D" w:rsidP="0076101D">
            <w:pPr>
              <w:pStyle w:val="BodyText"/>
              <w:numPr>
                <w:ilvl w:val="0"/>
                <w:numId w:val="38"/>
              </w:numPr>
              <w:ind w:left="360"/>
              <w:rPr>
                <w:sz w:val="20"/>
              </w:rPr>
            </w:pPr>
            <w:r w:rsidRPr="00964181">
              <w:rPr>
                <w:sz w:val="20"/>
              </w:rPr>
              <w:t xml:space="preserve">consistent with the </w:t>
            </w:r>
            <w:r>
              <w:rPr>
                <w:sz w:val="20"/>
              </w:rPr>
              <w:t>training organization</w:t>
            </w:r>
            <w:ins w:id="290" w:author="Abercrombie, Kerrie" w:date="2021-03-24T14:40:00Z">
              <w:r w:rsidR="00EA227E">
                <w:rPr>
                  <w:sz w:val="20"/>
                </w:rPr>
                <w:t>s</w:t>
              </w:r>
            </w:ins>
            <w:r w:rsidRPr="00964181">
              <w:rPr>
                <w:sz w:val="20"/>
              </w:rPr>
              <w:t xml:space="preserve"> </w:t>
            </w:r>
            <w:del w:id="291" w:author="Abercrombie, Kerrie" w:date="2021-03-24T14:32:00Z">
              <w:r w:rsidRPr="009049C8" w:rsidDel="00ED720D">
                <w:rPr>
                  <w:sz w:val="20"/>
                </w:rPr>
                <w:delText>EOMS</w:delText>
              </w:r>
            </w:del>
            <w:ins w:id="292" w:author="Abercrombie, Kerrie" w:date="2021-03-24T14:32:00Z">
              <w:r w:rsidR="00ED720D" w:rsidRPr="009049C8">
                <w:rPr>
                  <w:sz w:val="20"/>
                </w:rPr>
                <w:t>m</w:t>
              </w:r>
              <w:r w:rsidR="00ED720D">
                <w:rPr>
                  <w:sz w:val="20"/>
                </w:rPr>
                <w:t>anagement system</w:t>
              </w:r>
            </w:ins>
            <w:ins w:id="293" w:author="Abercrombie, Kerrie" w:date="2021-03-12T11:21:00Z">
              <w:r>
                <w:rPr>
                  <w:sz w:val="20"/>
                </w:rPr>
                <w:t>, that is:</w:t>
              </w:r>
            </w:ins>
          </w:p>
          <w:p w14:paraId="188132C0" w14:textId="3C973BA3" w:rsidR="0076101D" w:rsidRDefault="0076101D" w:rsidP="0076101D">
            <w:pPr>
              <w:pStyle w:val="BodyText"/>
              <w:numPr>
                <w:ilvl w:val="1"/>
                <w:numId w:val="38"/>
              </w:numPr>
              <w:ind w:left="720"/>
              <w:rPr>
                <w:sz w:val="20"/>
              </w:rPr>
            </w:pPr>
            <w:ins w:id="294" w:author="Abercrombie, Kerrie" w:date="2021-03-12T11:21:00Z">
              <w:r w:rsidRPr="00790043">
                <w:rPr>
                  <w:sz w:val="20"/>
                </w:rPr>
                <w:t xml:space="preserve">to ensure persons doing work under the training organization control is aware of the </w:t>
              </w:r>
            </w:ins>
            <w:ins w:id="295" w:author="Abercrombie, Kerrie" w:date="2021-03-24T14:32:00Z">
              <w:r w:rsidR="00ED720D">
                <w:rPr>
                  <w:sz w:val="20"/>
                </w:rPr>
                <w:t>system</w:t>
              </w:r>
            </w:ins>
            <w:r>
              <w:rPr>
                <w:sz w:val="20"/>
              </w:rPr>
              <w:t>,</w:t>
            </w:r>
            <w:ins w:id="296" w:author="Abercrombie, Kerrie" w:date="2021-03-12T11:21:00Z">
              <w:r w:rsidRPr="00790043">
                <w:rPr>
                  <w:sz w:val="20"/>
                </w:rPr>
                <w:t xml:space="preserve"> and</w:t>
              </w:r>
            </w:ins>
          </w:p>
          <w:p w14:paraId="14CE2FBB" w14:textId="7C3277A5" w:rsidR="0076101D" w:rsidRDefault="0076101D" w:rsidP="00ED720D">
            <w:pPr>
              <w:pStyle w:val="BodyText"/>
              <w:numPr>
                <w:ilvl w:val="1"/>
                <w:numId w:val="38"/>
              </w:numPr>
              <w:ind w:left="720"/>
              <w:rPr>
                <w:sz w:val="20"/>
              </w:rPr>
            </w:pPr>
            <w:proofErr w:type="gramStart"/>
            <w:ins w:id="297" w:author="Abercrombie, Kerrie" w:date="2021-03-12T11:21:00Z">
              <w:r w:rsidRPr="00790043">
                <w:rPr>
                  <w:sz w:val="20"/>
                </w:rPr>
                <w:t>how</w:t>
              </w:r>
              <w:proofErr w:type="gramEnd"/>
              <w:r w:rsidRPr="00790043">
                <w:rPr>
                  <w:sz w:val="20"/>
                </w:rPr>
                <w:t xml:space="preserve"> they contribute to the effectiveness of the </w:t>
              </w:r>
            </w:ins>
            <w:ins w:id="298" w:author="Abercrombie, Kerrie" w:date="2021-03-24T14:33:00Z">
              <w:r w:rsidR="00ED720D">
                <w:rPr>
                  <w:sz w:val="20"/>
                </w:rPr>
                <w:t>system</w:t>
              </w:r>
            </w:ins>
            <w:r>
              <w:rPr>
                <w:sz w:val="20"/>
              </w:rPr>
              <w:t>.</w:t>
            </w:r>
          </w:p>
        </w:tc>
        <w:tc>
          <w:tcPr>
            <w:tcW w:w="1741" w:type="dxa"/>
          </w:tcPr>
          <w:p w14:paraId="4509E13D" w14:textId="77777777" w:rsidR="0076101D" w:rsidRPr="00177292" w:rsidRDefault="0076101D" w:rsidP="0076101D">
            <w:pPr>
              <w:pStyle w:val="BodyText"/>
              <w:rPr>
                <w:sz w:val="20"/>
              </w:rPr>
            </w:pPr>
          </w:p>
        </w:tc>
        <w:tc>
          <w:tcPr>
            <w:tcW w:w="1741" w:type="dxa"/>
          </w:tcPr>
          <w:p w14:paraId="2712C5DE" w14:textId="77777777" w:rsidR="0076101D" w:rsidRPr="00177292" w:rsidRDefault="0076101D" w:rsidP="0076101D">
            <w:pPr>
              <w:pStyle w:val="BodyText"/>
              <w:rPr>
                <w:sz w:val="20"/>
              </w:rPr>
            </w:pPr>
          </w:p>
        </w:tc>
      </w:tr>
      <w:tr w:rsidR="0076101D" w:rsidRPr="00177292" w14:paraId="3336EDD3" w14:textId="77777777" w:rsidTr="00A16C34">
        <w:tc>
          <w:tcPr>
            <w:tcW w:w="1179" w:type="dxa"/>
          </w:tcPr>
          <w:p w14:paraId="6977A5FF" w14:textId="620AD666" w:rsidR="0076101D" w:rsidRDefault="0076101D" w:rsidP="0076101D">
            <w:pPr>
              <w:pStyle w:val="BodyText"/>
              <w:rPr>
                <w:sz w:val="20"/>
              </w:rPr>
            </w:pPr>
            <w:r>
              <w:rPr>
                <w:sz w:val="20"/>
              </w:rPr>
              <w:t>4.8.3</w:t>
            </w:r>
          </w:p>
        </w:tc>
        <w:tc>
          <w:tcPr>
            <w:tcW w:w="5618" w:type="dxa"/>
          </w:tcPr>
          <w:p w14:paraId="2E28230C" w14:textId="090E777A" w:rsidR="0076101D" w:rsidRPr="00964181" w:rsidRDefault="0076101D" w:rsidP="00A13E2D">
            <w:pPr>
              <w:pStyle w:val="BodyText"/>
              <w:rPr>
                <w:sz w:val="20"/>
              </w:rPr>
            </w:pPr>
            <w:r>
              <w:rPr>
                <w:sz w:val="20"/>
              </w:rPr>
              <w:t xml:space="preserve">Is the </w:t>
            </w:r>
            <w:r w:rsidRPr="004A5501">
              <w:rPr>
                <w:sz w:val="20"/>
              </w:rPr>
              <w:t>third party trained in</w:t>
            </w:r>
            <w:r>
              <w:rPr>
                <w:sz w:val="20"/>
              </w:rPr>
              <w:t>,</w:t>
            </w:r>
            <w:r w:rsidRPr="004A5501">
              <w:rPr>
                <w:sz w:val="20"/>
              </w:rPr>
              <w:t xml:space="preserve"> and </w:t>
            </w:r>
            <w:r>
              <w:rPr>
                <w:sz w:val="20"/>
              </w:rPr>
              <w:t xml:space="preserve">made </w:t>
            </w:r>
            <w:r w:rsidRPr="004A5501">
              <w:rPr>
                <w:sz w:val="20"/>
              </w:rPr>
              <w:t xml:space="preserve">aware of the requirements and procedures of the </w:t>
            </w:r>
            <w:r>
              <w:rPr>
                <w:sz w:val="20"/>
              </w:rPr>
              <w:t>training organization</w:t>
            </w:r>
            <w:r w:rsidRPr="004A5501">
              <w:rPr>
                <w:sz w:val="20"/>
              </w:rPr>
              <w:t xml:space="preserve">s </w:t>
            </w:r>
            <w:del w:id="299" w:author="Abercrombie, Kerrie" w:date="2021-03-24T14:31:00Z">
              <w:r w:rsidRPr="004A5501" w:rsidDel="00ED720D">
                <w:rPr>
                  <w:sz w:val="20"/>
                </w:rPr>
                <w:delText>EOMS</w:delText>
              </w:r>
            </w:del>
            <w:ins w:id="300" w:author="Abercrombie, Kerrie" w:date="2021-03-24T14:32:00Z">
              <w:r w:rsidR="00ED720D">
                <w:rPr>
                  <w:sz w:val="20"/>
                </w:rPr>
                <w:t>management</w:t>
              </w:r>
            </w:ins>
            <w:ins w:id="301" w:author="Abercrombie, Kerrie" w:date="2021-03-24T14:31:00Z">
              <w:r w:rsidR="00ED720D">
                <w:rPr>
                  <w:sz w:val="20"/>
                </w:rPr>
                <w:t xml:space="preserve"> system</w:t>
              </w:r>
            </w:ins>
            <w:r>
              <w:rPr>
                <w:sz w:val="20"/>
              </w:rPr>
              <w:t>?</w:t>
            </w:r>
          </w:p>
        </w:tc>
        <w:tc>
          <w:tcPr>
            <w:tcW w:w="1741" w:type="dxa"/>
          </w:tcPr>
          <w:p w14:paraId="54D53D0E" w14:textId="77777777" w:rsidR="0076101D" w:rsidRPr="00177292" w:rsidRDefault="0076101D" w:rsidP="0076101D">
            <w:pPr>
              <w:pStyle w:val="BodyText"/>
              <w:rPr>
                <w:sz w:val="20"/>
              </w:rPr>
            </w:pPr>
          </w:p>
        </w:tc>
        <w:tc>
          <w:tcPr>
            <w:tcW w:w="1741" w:type="dxa"/>
          </w:tcPr>
          <w:p w14:paraId="139416AF" w14:textId="77777777" w:rsidR="0076101D" w:rsidRPr="00177292" w:rsidRDefault="0076101D" w:rsidP="0076101D">
            <w:pPr>
              <w:pStyle w:val="BodyText"/>
              <w:rPr>
                <w:sz w:val="20"/>
              </w:rPr>
            </w:pPr>
          </w:p>
        </w:tc>
      </w:tr>
    </w:tbl>
    <w:p w14:paraId="6E549EA8" w14:textId="23B8A4C0" w:rsidR="00EE4700" w:rsidDel="00ED720D" w:rsidRDefault="00EE4700" w:rsidP="00CC38A2">
      <w:pPr>
        <w:pStyle w:val="BodyText"/>
        <w:rPr>
          <w:del w:id="302" w:author="Abercrombie, Kerrie" w:date="2021-03-19T09:34:00Z"/>
          <w:b/>
        </w:rPr>
      </w:pPr>
    </w:p>
    <w:p w14:paraId="7D295123" w14:textId="1A1E7508" w:rsidR="00CC38A2" w:rsidRDefault="00CC38A2" w:rsidP="00CC38A2">
      <w:pPr>
        <w:pStyle w:val="BodyText"/>
        <w:rPr>
          <w:b/>
        </w:rPr>
      </w:pPr>
      <w:ins w:id="303" w:author="Abercrombie, Kerrie" w:date="2021-03-12T11:44:00Z">
        <w:r>
          <w:rPr>
            <w:b/>
          </w:rPr>
          <w:t xml:space="preserve">PART 2 - </w:t>
        </w:r>
      </w:ins>
      <w:r w:rsidRPr="00177292">
        <w:rPr>
          <w:b/>
        </w:rPr>
        <w:t>Model Course</w:t>
      </w:r>
      <w:r>
        <w:rPr>
          <w:b/>
        </w:rPr>
        <w:t xml:space="preserve"> Content</w:t>
      </w:r>
      <w:r w:rsidRPr="00177292">
        <w:rPr>
          <w:b/>
        </w:rPr>
        <w:t xml:space="preserve"> </w:t>
      </w:r>
    </w:p>
    <w:p w14:paraId="351A9909" w14:textId="39472D66" w:rsidR="00CC38A2" w:rsidRDefault="00CC38A2" w:rsidP="00CC38A2">
      <w:pPr>
        <w:pStyle w:val="BodyText"/>
        <w:rPr>
          <w:ins w:id="304" w:author="Abercrombie, Kerrie" w:date="2021-03-12T11:54:00Z"/>
        </w:rPr>
      </w:pPr>
      <w:ins w:id="305" w:author="Abercrombie, Kerrie" w:date="2021-03-12T11:51:00Z">
        <w:r>
          <w:t xml:space="preserve">The competent authority should give consideration to developing a table based </w:t>
        </w:r>
      </w:ins>
      <w:ins w:id="306" w:author="Abercrombie, Kerrie" w:date="2021-03-26T10:43:00Z">
        <w:r w:rsidR="00A13E2D">
          <w:t>on</w:t>
        </w:r>
      </w:ins>
      <w:ins w:id="307" w:author="Abercrombie, Kerrie" w:date="2021-03-12T11:51:00Z">
        <w:r>
          <w:t xml:space="preserve"> the course modules/ subject</w:t>
        </w:r>
        <w:r w:rsidRPr="00B710BE">
          <w:t xml:space="preserve"> elements</w:t>
        </w:r>
      </w:ins>
      <w:ins w:id="308" w:author="Abercrombie, Kerrie" w:date="2021-03-12T11:52:00Z">
        <w:r w:rsidRPr="0095015D">
          <w:t xml:space="preserve"> </w:t>
        </w:r>
        <w:r>
          <w:t>as a means</w:t>
        </w:r>
      </w:ins>
      <w:ins w:id="309" w:author="Abercrombie, Kerrie" w:date="2021-03-12T11:57:00Z">
        <w:r>
          <w:t xml:space="preserve"> for the training organi</w:t>
        </w:r>
      </w:ins>
      <w:ins w:id="310" w:author="Abercrombie, Kerrie" w:date="2021-03-12T11:59:00Z">
        <w:r>
          <w:t>z</w:t>
        </w:r>
      </w:ins>
      <w:ins w:id="311" w:author="Abercrombie, Kerrie" w:date="2021-03-12T11:57:00Z">
        <w:r>
          <w:t>ation to cross reference</w:t>
        </w:r>
      </w:ins>
      <w:r w:rsidR="0011251C">
        <w:t xml:space="preserve"> </w:t>
      </w:r>
      <w:ins w:id="312" w:author="Abercrombie, Kerrie" w:date="2021-03-12T11:58:00Z">
        <w:r>
          <w:t>how these</w:t>
        </w:r>
      </w:ins>
      <w:ins w:id="313" w:author="Abercrombie, Kerrie" w:date="2021-03-19T13:41:00Z">
        <w:r w:rsidR="0011251C">
          <w:t xml:space="preserve"> subject</w:t>
        </w:r>
      </w:ins>
      <w:ins w:id="314" w:author="Abercrombie, Kerrie" w:date="2021-03-12T11:58:00Z">
        <w:r>
          <w:t xml:space="preserve"> elements are covered, </w:t>
        </w:r>
        <w:r w:rsidRPr="00B710BE">
          <w:t xml:space="preserve">for example, </w:t>
        </w:r>
      </w:ins>
      <w:ins w:id="315" w:author="Abercrombie, Kerrie" w:date="2021-03-12T12:02:00Z">
        <w:r>
          <w:t xml:space="preserve">addressed in </w:t>
        </w:r>
      </w:ins>
      <w:ins w:id="316" w:author="Abercrombie, Kerrie" w:date="2021-03-12T11:58:00Z">
        <w:r w:rsidRPr="00B710BE">
          <w:t>Lesson Plan X or Simulation Exercise Y.</w:t>
        </w:r>
      </w:ins>
    </w:p>
    <w:p w14:paraId="40C456A6" w14:textId="4E73210E" w:rsidR="009D741C" w:rsidRPr="00177292" w:rsidRDefault="00CC38A2" w:rsidP="00177292">
      <w:pPr>
        <w:pStyle w:val="BodyText"/>
        <w:rPr>
          <w:b/>
          <w:i/>
          <w:caps/>
          <w:color w:val="407EC9"/>
          <w:sz w:val="28"/>
          <w:u w:val="single"/>
        </w:rPr>
      </w:pPr>
      <w:r w:rsidRPr="00B710BE">
        <w:t xml:space="preserve">Copies of </w:t>
      </w:r>
      <w:del w:id="317" w:author="Abercrombie, Kerrie" w:date="2021-03-12T12:01:00Z">
        <w:r w:rsidRPr="00B710BE" w:rsidDel="00234998">
          <w:delText xml:space="preserve">the </w:delText>
        </w:r>
      </w:del>
      <w:r w:rsidRPr="00B710BE">
        <w:t xml:space="preserve">lesson plans should be made available </w:t>
      </w:r>
      <w:ins w:id="318" w:author="Abercrombie, Kerrie" w:date="2021-03-12T11:56:00Z">
        <w:r>
          <w:t xml:space="preserve">to the competent authority </w:t>
        </w:r>
      </w:ins>
      <w:r w:rsidRPr="00B710BE">
        <w:t>for review</w:t>
      </w:r>
      <w:r>
        <w:t xml:space="preserve"> either prior to, or during the audit</w:t>
      </w:r>
      <w:r w:rsidRPr="00B710BE">
        <w:t>.</w:t>
      </w:r>
      <w:r w:rsidR="009D741C" w:rsidRPr="00177292">
        <w:rPr>
          <w:b/>
        </w:rPr>
        <w:br w:type="page"/>
      </w:r>
    </w:p>
    <w:p w14:paraId="6B301658" w14:textId="52C3FDE0" w:rsidR="00C62997" w:rsidRDefault="00C25765" w:rsidP="00667987">
      <w:pPr>
        <w:pStyle w:val="Annex"/>
      </w:pPr>
      <w:bookmarkStart w:id="319" w:name="_Toc67659929"/>
      <w:r>
        <w:rPr>
          <w:caps w:val="0"/>
        </w:rPr>
        <w:lastRenderedPageBreak/>
        <w:t>EX</w:t>
      </w:r>
      <w:r w:rsidRPr="00667987">
        <w:rPr>
          <w:caps w:val="0"/>
        </w:rPr>
        <w:t xml:space="preserve">AMPLE COPY OF CERTIFICATE </w:t>
      </w:r>
      <w:r>
        <w:rPr>
          <w:caps w:val="0"/>
        </w:rPr>
        <w:t>OF ACCREDIATION</w:t>
      </w:r>
      <w:bookmarkEnd w:id="319"/>
    </w:p>
    <w:tbl>
      <w:tblPr>
        <w:tblStyle w:val="TableGrid"/>
        <w:tblW w:w="0" w:type="auto"/>
        <w:tblLook w:val="04A0" w:firstRow="1" w:lastRow="0" w:firstColumn="1" w:lastColumn="0" w:noHBand="0" w:noVBand="1"/>
      </w:tblPr>
      <w:tblGrid>
        <w:gridCol w:w="10195"/>
      </w:tblGrid>
      <w:tr w:rsidR="00C62997" w14:paraId="32D43EF3" w14:textId="77777777" w:rsidTr="00C62997">
        <w:tc>
          <w:tcPr>
            <w:tcW w:w="10195" w:type="dxa"/>
          </w:tcPr>
          <w:p w14:paraId="0DF1F421" w14:textId="72F3537B" w:rsidR="00C62997" w:rsidRDefault="00296C7A" w:rsidP="00C62997">
            <w:pPr>
              <w:pStyle w:val="BodyText1"/>
              <w:spacing w:after="120" w:line="240" w:lineRule="auto"/>
              <w:jc w:val="center"/>
              <w:rPr>
                <w:rFonts w:cs="Arial"/>
                <w:sz w:val="28"/>
                <w:szCs w:val="28"/>
              </w:rPr>
            </w:pPr>
            <w:r w:rsidRPr="00A8234B">
              <w:rPr>
                <w:rFonts w:cs="Arial"/>
                <w:noProof/>
                <w:lang w:val="en-AU" w:eastAsia="en-AU"/>
              </w:rPr>
              <mc:AlternateContent>
                <mc:Choice Requires="wps">
                  <w:drawing>
                    <wp:anchor distT="45720" distB="45720" distL="114300" distR="114300" simplePos="0" relativeHeight="251667456" behindDoc="0" locked="0" layoutInCell="1" allowOverlap="1" wp14:anchorId="75B1B720" wp14:editId="5CCBA894">
                      <wp:simplePos x="0" y="0"/>
                      <wp:positionH relativeFrom="column">
                        <wp:posOffset>75565</wp:posOffset>
                      </wp:positionH>
                      <wp:positionV relativeFrom="paragraph">
                        <wp:posOffset>120650</wp:posOffset>
                      </wp:positionV>
                      <wp:extent cx="1191895" cy="828040"/>
                      <wp:effectExtent l="0" t="0" r="27305" b="1016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895" cy="828040"/>
                              </a:xfrm>
                              <a:prstGeom prst="rect">
                                <a:avLst/>
                              </a:prstGeom>
                              <a:solidFill>
                                <a:srgbClr val="FFFFFF"/>
                              </a:solidFill>
                              <a:ln w="9525">
                                <a:solidFill>
                                  <a:srgbClr val="000000"/>
                                </a:solidFill>
                                <a:miter lim="800000"/>
                                <a:headEnd/>
                                <a:tailEnd/>
                              </a:ln>
                            </wps:spPr>
                            <wps:txbx>
                              <w:txbxContent>
                                <w:p w14:paraId="2BFEBF28" w14:textId="77777777" w:rsidR="00E141C7" w:rsidRDefault="00E141C7" w:rsidP="00924827">
                                  <w:pPr>
                                    <w:autoSpaceDE w:val="0"/>
                                    <w:autoSpaceDN w:val="0"/>
                                    <w:adjustRightInd w:val="0"/>
                                    <w:spacing w:line="240" w:lineRule="auto"/>
                                    <w:jc w:val="center"/>
                                    <w:rPr>
                                      <w:rFonts w:ascii="Calibri" w:hAnsi="Calibri" w:cs="Calibri"/>
                                      <w:sz w:val="16"/>
                                      <w:szCs w:val="16"/>
                                      <w:lang w:val="en-AU"/>
                                    </w:rPr>
                                  </w:pPr>
                                </w:p>
                                <w:p w14:paraId="67AEFE60" w14:textId="44DEA222" w:rsidR="00E141C7" w:rsidRDefault="00E141C7" w:rsidP="00924827">
                                  <w:pPr>
                                    <w:autoSpaceDE w:val="0"/>
                                    <w:autoSpaceDN w:val="0"/>
                                    <w:adjustRightInd w:val="0"/>
                                    <w:spacing w:line="240" w:lineRule="auto"/>
                                    <w:jc w:val="center"/>
                                    <w:rPr>
                                      <w:rFonts w:ascii="Calibri" w:hAnsi="Calibri" w:cs="Calibri"/>
                                      <w:sz w:val="16"/>
                                      <w:szCs w:val="16"/>
                                      <w:lang w:val="en-AU"/>
                                    </w:rPr>
                                  </w:pPr>
                                  <w:r>
                                    <w:rPr>
                                      <w:rFonts w:ascii="Calibri" w:hAnsi="Calibri" w:cs="Calibri"/>
                                      <w:sz w:val="16"/>
                                      <w:szCs w:val="16"/>
                                      <w:lang w:val="en-AU"/>
                                    </w:rPr>
                                    <w:t xml:space="preserve">Logo of competent authority issuing the certificate of accreditation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B1B720" id="_x0000_t202" coordsize="21600,21600" o:spt="202" path="m,l,21600r21600,l21600,xe">
                      <v:stroke joinstyle="miter"/>
                      <v:path gradientshapeok="t" o:connecttype="rect"/>
                    </v:shapetype>
                    <v:shape id="Text Box 2" o:spid="_x0000_s1026" type="#_x0000_t202" style="position:absolute;left:0;text-align:left;margin-left:5.95pt;margin-top:9.5pt;width:93.85pt;height:65.2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">
                      <v:textbox>
                        <w:txbxContent>
                          <w:p w14:paraId="2BFEBF28" w14:textId="77777777" w:rsidR="00E141C7" w:rsidRDefault="00E141C7" w:rsidP="00924827">
                            <w:pPr>
                              <w:autoSpaceDE w:val="0"/>
                              <w:autoSpaceDN w:val="0"/>
                              <w:adjustRightInd w:val="0"/>
                              <w:spacing w:line="240" w:lineRule="auto"/>
                              <w:jc w:val="center"/>
                              <w:rPr>
                                <w:rFonts w:ascii="Calibri" w:hAnsi="Calibri" w:cs="Calibri"/>
                                <w:sz w:val="16"/>
                                <w:szCs w:val="16"/>
                                <w:lang w:val="en-AU"/>
                              </w:rPr>
                            </w:pPr>
                          </w:p>
                          <w:p w14:paraId="67AEFE60" w14:textId="44DEA222" w:rsidR="00E141C7" w:rsidRDefault="00E141C7" w:rsidP="00924827">
                            <w:pPr>
                              <w:autoSpaceDE w:val="0"/>
                              <w:autoSpaceDN w:val="0"/>
                              <w:adjustRightInd w:val="0"/>
                              <w:spacing w:line="240" w:lineRule="auto"/>
                              <w:jc w:val="center"/>
                              <w:rPr>
                                <w:rFonts w:ascii="Calibri" w:hAnsi="Calibri" w:cs="Calibri"/>
                                <w:sz w:val="16"/>
                                <w:szCs w:val="16"/>
                                <w:lang w:val="en-AU"/>
                              </w:rPr>
                            </w:pPr>
                            <w:r>
                              <w:rPr>
                                <w:rFonts w:ascii="Calibri" w:hAnsi="Calibri" w:cs="Calibri"/>
                                <w:sz w:val="16"/>
                                <w:szCs w:val="16"/>
                                <w:lang w:val="en-AU"/>
                              </w:rPr>
                              <w:t xml:space="preserve">Logo of competent authority issuing the certificate of accreditation </w:t>
                            </w:r>
                          </w:p>
                        </w:txbxContent>
                      </v:textbox>
                      <w10:wrap type="square"/>
                    </v:shape>
                  </w:pict>
                </mc:Fallback>
              </mc:AlternateContent>
            </w:r>
            <w:r w:rsidRPr="00A8234B">
              <w:rPr>
                <w:rFonts w:cs="Arial"/>
                <w:noProof/>
                <w:lang w:val="en-AU" w:eastAsia="en-AU"/>
              </w:rPr>
              <mc:AlternateContent>
                <mc:Choice Requires="wps">
                  <w:drawing>
                    <wp:anchor distT="45720" distB="45720" distL="114300" distR="114300" simplePos="0" relativeHeight="251665408" behindDoc="0" locked="0" layoutInCell="1" allowOverlap="1" wp14:anchorId="5CBAB949" wp14:editId="778F636B">
                      <wp:simplePos x="0" y="0"/>
                      <wp:positionH relativeFrom="column">
                        <wp:posOffset>5088255</wp:posOffset>
                      </wp:positionH>
                      <wp:positionV relativeFrom="paragraph">
                        <wp:posOffset>132080</wp:posOffset>
                      </wp:positionV>
                      <wp:extent cx="1176655" cy="818515"/>
                      <wp:effectExtent l="0" t="0" r="23495" b="196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655" cy="818515"/>
                              </a:xfrm>
                              <a:prstGeom prst="rect">
                                <a:avLst/>
                              </a:prstGeom>
                              <a:solidFill>
                                <a:srgbClr val="FFFFFF"/>
                              </a:solidFill>
                              <a:ln w="9525">
                                <a:solidFill>
                                  <a:srgbClr val="000000"/>
                                </a:solidFill>
                                <a:miter lim="800000"/>
                                <a:headEnd/>
                                <a:tailEnd/>
                              </a:ln>
                            </wps:spPr>
                            <wps:txbx>
                              <w:txbxContent>
                                <w:p w14:paraId="4A83084F" w14:textId="77777777" w:rsidR="00E141C7" w:rsidRDefault="00E141C7" w:rsidP="00924827">
                                  <w:pPr>
                                    <w:autoSpaceDE w:val="0"/>
                                    <w:autoSpaceDN w:val="0"/>
                                    <w:adjustRightInd w:val="0"/>
                                    <w:spacing w:line="240" w:lineRule="auto"/>
                                    <w:jc w:val="center"/>
                                    <w:rPr>
                                      <w:rFonts w:ascii="Calibri" w:hAnsi="Calibri" w:cs="Calibri"/>
                                      <w:sz w:val="16"/>
                                      <w:szCs w:val="16"/>
                                      <w:lang w:val="en-AU"/>
                                    </w:rPr>
                                  </w:pPr>
                                </w:p>
                                <w:p w14:paraId="7D144162" w14:textId="27ED026E" w:rsidR="00E141C7" w:rsidRDefault="00E141C7" w:rsidP="00924827">
                                  <w:pPr>
                                    <w:autoSpaceDE w:val="0"/>
                                    <w:autoSpaceDN w:val="0"/>
                                    <w:adjustRightInd w:val="0"/>
                                    <w:spacing w:line="240" w:lineRule="auto"/>
                                    <w:jc w:val="center"/>
                                  </w:pPr>
                                  <w:r>
                                    <w:rPr>
                                      <w:rFonts w:ascii="Calibri" w:hAnsi="Calibri" w:cs="Calibri"/>
                                      <w:sz w:val="16"/>
                                      <w:szCs w:val="16"/>
                                      <w:lang w:val="en-AU"/>
                                    </w:rPr>
                                    <w:t>Logo of IALA if the accreditation /approval process has been approved by IALA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BAB949" id="_x0000_s1027" type="#_x0000_t202" style="position:absolute;left:0;text-align:left;margin-left:400.65pt;margin-top:10.4pt;width:92.65pt;height:64.4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">
                      <v:textbox>
                        <w:txbxContent>
                          <w:p w14:paraId="4A83084F" w14:textId="77777777" w:rsidR="00E141C7" w:rsidRDefault="00E141C7" w:rsidP="00924827">
                            <w:pPr>
                              <w:autoSpaceDE w:val="0"/>
                              <w:autoSpaceDN w:val="0"/>
                              <w:adjustRightInd w:val="0"/>
                              <w:spacing w:line="240" w:lineRule="auto"/>
                              <w:jc w:val="center"/>
                              <w:rPr>
                                <w:rFonts w:ascii="Calibri" w:hAnsi="Calibri" w:cs="Calibri"/>
                                <w:sz w:val="16"/>
                                <w:szCs w:val="16"/>
                                <w:lang w:val="en-AU"/>
                              </w:rPr>
                            </w:pPr>
                          </w:p>
                          <w:p w14:paraId="7D144162" w14:textId="27ED026E" w:rsidR="00E141C7" w:rsidRDefault="00E141C7" w:rsidP="00924827">
                            <w:pPr>
                              <w:autoSpaceDE w:val="0"/>
                              <w:autoSpaceDN w:val="0"/>
                              <w:adjustRightInd w:val="0"/>
                              <w:spacing w:line="240" w:lineRule="auto"/>
                              <w:jc w:val="center"/>
                            </w:pPr>
                            <w:r>
                              <w:rPr>
                                <w:rFonts w:ascii="Calibri" w:hAnsi="Calibri" w:cs="Calibri"/>
                                <w:sz w:val="16"/>
                                <w:szCs w:val="16"/>
                                <w:lang w:val="en-AU"/>
                              </w:rPr>
                              <w:t>Logo of IALA if the accreditation /approval process has been approved by IALA</w:t>
                            </w:r>
                          </w:p>
                        </w:txbxContent>
                      </v:textbox>
                      <w10:wrap type="square"/>
                    </v:shape>
                  </w:pict>
                </mc:Fallback>
              </mc:AlternateContent>
            </w:r>
          </w:p>
          <w:p w14:paraId="19A07FAA" w14:textId="16BE23F9" w:rsidR="00A8234B" w:rsidRDefault="00A8234B" w:rsidP="00A8234B">
            <w:pPr>
              <w:suppressAutoHyphens/>
              <w:autoSpaceDE w:val="0"/>
              <w:autoSpaceDN w:val="0"/>
              <w:adjustRightInd w:val="0"/>
              <w:spacing w:before="120" w:after="120" w:line="240" w:lineRule="auto"/>
              <w:textAlignment w:val="center"/>
              <w:rPr>
                <w:rFonts w:cs="Arial"/>
              </w:rPr>
            </w:pPr>
          </w:p>
          <w:p w14:paraId="3D4E57BA" w14:textId="78E361EB" w:rsidR="00A8234B" w:rsidRPr="00FC5864" w:rsidRDefault="00A8234B" w:rsidP="00A8234B">
            <w:pPr>
              <w:spacing w:line="240" w:lineRule="auto"/>
              <w:rPr>
                <w:rFonts w:eastAsia="Times New Roman"/>
                <w:b/>
                <w:color w:val="000000"/>
                <w:sz w:val="16"/>
                <w:szCs w:val="16"/>
              </w:rPr>
            </w:pPr>
          </w:p>
          <w:p w14:paraId="08131A99" w14:textId="1FB8424E" w:rsidR="00A8234B" w:rsidRDefault="00A8234B" w:rsidP="00C62997">
            <w:pPr>
              <w:pStyle w:val="BodyText1"/>
              <w:spacing w:after="120" w:line="240" w:lineRule="auto"/>
              <w:jc w:val="center"/>
              <w:rPr>
                <w:rFonts w:cs="Arial"/>
                <w:sz w:val="28"/>
                <w:szCs w:val="28"/>
              </w:rPr>
            </w:pPr>
          </w:p>
          <w:p w14:paraId="41B78542" w14:textId="2ADCB869" w:rsidR="00A8234B" w:rsidRDefault="00A8234B" w:rsidP="00C62997">
            <w:pPr>
              <w:pStyle w:val="BodyText1"/>
              <w:spacing w:after="120" w:line="240" w:lineRule="auto"/>
              <w:jc w:val="center"/>
              <w:rPr>
                <w:rFonts w:cs="Arial"/>
                <w:sz w:val="28"/>
                <w:szCs w:val="28"/>
              </w:rPr>
            </w:pPr>
          </w:p>
          <w:p w14:paraId="745273F6" w14:textId="6E5C7E04" w:rsidR="00A8234B" w:rsidRPr="00A8234B" w:rsidRDefault="00A8234B" w:rsidP="00A8234B">
            <w:pPr>
              <w:pStyle w:val="BodyText1"/>
              <w:spacing w:before="240" w:after="240" w:line="240" w:lineRule="auto"/>
              <w:jc w:val="center"/>
              <w:rPr>
                <w:b/>
                <w:sz w:val="44"/>
                <w:szCs w:val="44"/>
              </w:rPr>
            </w:pPr>
            <w:r w:rsidRPr="00A8234B">
              <w:rPr>
                <w:b/>
                <w:sz w:val="44"/>
                <w:szCs w:val="44"/>
              </w:rPr>
              <w:t>CERTIFICATE OF ACCREDIATION</w:t>
            </w:r>
          </w:p>
          <w:p w14:paraId="3594ECB7" w14:textId="3120A520" w:rsidR="00C62997" w:rsidRPr="00A8234B" w:rsidRDefault="00C62997" w:rsidP="00C62997">
            <w:pPr>
              <w:pStyle w:val="BodyText1"/>
              <w:spacing w:after="120" w:line="240" w:lineRule="auto"/>
              <w:jc w:val="center"/>
              <w:rPr>
                <w:sz w:val="28"/>
                <w:szCs w:val="28"/>
              </w:rPr>
            </w:pPr>
            <w:r w:rsidRPr="00A8234B">
              <w:rPr>
                <w:rFonts w:cs="Arial"/>
                <w:sz w:val="28"/>
                <w:szCs w:val="28"/>
              </w:rPr>
              <w:t>This is to certify that</w:t>
            </w:r>
          </w:p>
          <w:p w14:paraId="2D49F1B0" w14:textId="7165CF73" w:rsidR="00C62997" w:rsidRDefault="00C62997" w:rsidP="00C62997">
            <w:pPr>
              <w:pStyle w:val="BodyText1"/>
              <w:spacing w:before="240" w:after="240" w:line="240" w:lineRule="auto"/>
              <w:jc w:val="center"/>
              <w:rPr>
                <w:b/>
                <w:sz w:val="44"/>
                <w:szCs w:val="44"/>
              </w:rPr>
            </w:pPr>
            <w:r w:rsidRPr="00A8234B">
              <w:rPr>
                <w:b/>
                <w:sz w:val="44"/>
                <w:szCs w:val="44"/>
              </w:rPr>
              <w:t xml:space="preserve">[Enter name of </w:t>
            </w:r>
            <w:r w:rsidR="00BE64AA">
              <w:rPr>
                <w:b/>
                <w:sz w:val="44"/>
                <w:szCs w:val="44"/>
              </w:rPr>
              <w:t>Training organization</w:t>
            </w:r>
            <w:r w:rsidRPr="00A8234B">
              <w:rPr>
                <w:b/>
                <w:sz w:val="44"/>
                <w:szCs w:val="44"/>
              </w:rPr>
              <w:t>]</w:t>
            </w:r>
          </w:p>
          <w:p w14:paraId="08C9B22D" w14:textId="77777777" w:rsidR="00C62997" w:rsidRPr="00A8234B" w:rsidRDefault="00C62997" w:rsidP="00C62997">
            <w:pPr>
              <w:pStyle w:val="BodyText1"/>
              <w:spacing w:before="120" w:after="120" w:line="240" w:lineRule="auto"/>
              <w:jc w:val="center"/>
              <w:rPr>
                <w:sz w:val="28"/>
              </w:rPr>
            </w:pPr>
            <w:r w:rsidRPr="00A8234B">
              <w:rPr>
                <w:sz w:val="28"/>
              </w:rPr>
              <w:t>has been accredited as a</w:t>
            </w:r>
          </w:p>
          <w:p w14:paraId="3CC51588" w14:textId="75903FD6" w:rsidR="00C62997" w:rsidRPr="00A8234B" w:rsidRDefault="00C62997" w:rsidP="00C62997">
            <w:pPr>
              <w:pStyle w:val="BodyText1"/>
              <w:spacing w:before="240" w:after="240" w:line="240" w:lineRule="auto"/>
              <w:jc w:val="center"/>
              <w:rPr>
                <w:b/>
                <w:sz w:val="44"/>
                <w:szCs w:val="44"/>
              </w:rPr>
            </w:pPr>
            <w:r w:rsidRPr="00A8234B">
              <w:rPr>
                <w:b/>
                <w:sz w:val="44"/>
                <w:szCs w:val="44"/>
              </w:rPr>
              <w:t xml:space="preserve">VTS </w:t>
            </w:r>
            <w:r w:rsidR="00BE64AA">
              <w:rPr>
                <w:b/>
                <w:sz w:val="44"/>
                <w:szCs w:val="44"/>
              </w:rPr>
              <w:t>TRAINING ORGANIZATION</w:t>
            </w:r>
          </w:p>
          <w:p w14:paraId="41A24DC4" w14:textId="77777777" w:rsidR="00C62997" w:rsidRPr="00A8234B" w:rsidRDefault="00C62997" w:rsidP="00C62997">
            <w:pPr>
              <w:pStyle w:val="BodyText1"/>
              <w:spacing w:before="120" w:after="120" w:line="240" w:lineRule="auto"/>
              <w:rPr>
                <w:b/>
                <w:sz w:val="24"/>
                <w:highlight w:val="yellow"/>
              </w:rPr>
            </w:pPr>
          </w:p>
          <w:p w14:paraId="0A8E1FD7" w14:textId="78DD9974" w:rsidR="00C62997" w:rsidRPr="00A8234B" w:rsidRDefault="00C62997" w:rsidP="00C62997">
            <w:pPr>
              <w:pStyle w:val="BodyText1"/>
              <w:spacing w:before="240" w:after="120" w:line="240" w:lineRule="auto"/>
              <w:rPr>
                <w:color w:val="auto"/>
                <w:sz w:val="22"/>
                <w:szCs w:val="22"/>
              </w:rPr>
            </w:pPr>
            <w:r w:rsidRPr="00A8234B">
              <w:rPr>
                <w:color w:val="auto"/>
                <w:sz w:val="22"/>
                <w:szCs w:val="22"/>
              </w:rPr>
              <w:t xml:space="preserve">The approved VTS training course[s] that the VTS </w:t>
            </w:r>
            <w:r w:rsidR="00BE64AA">
              <w:rPr>
                <w:color w:val="auto"/>
                <w:sz w:val="22"/>
                <w:szCs w:val="22"/>
              </w:rPr>
              <w:t>Training organization</w:t>
            </w:r>
            <w:r w:rsidRPr="00A8234B">
              <w:rPr>
                <w:color w:val="auto"/>
                <w:sz w:val="22"/>
                <w:szCs w:val="22"/>
              </w:rPr>
              <w:t xml:space="preserve"> may provide are:</w:t>
            </w:r>
          </w:p>
          <w:p w14:paraId="09682119" w14:textId="04D36648" w:rsidR="00C62997" w:rsidRPr="00A8234B" w:rsidRDefault="00C62997" w:rsidP="00B710BE">
            <w:pPr>
              <w:pStyle w:val="BodyText1"/>
              <w:numPr>
                <w:ilvl w:val="0"/>
                <w:numId w:val="36"/>
              </w:numPr>
              <w:spacing w:before="120" w:after="120" w:line="240" w:lineRule="auto"/>
              <w:ind w:left="714" w:hanging="357"/>
              <w:rPr>
                <w:color w:val="auto"/>
                <w:sz w:val="22"/>
                <w:szCs w:val="22"/>
              </w:rPr>
            </w:pPr>
            <w:r w:rsidRPr="00A8234B">
              <w:rPr>
                <w:color w:val="auto"/>
                <w:sz w:val="22"/>
                <w:szCs w:val="22"/>
              </w:rPr>
              <w:t>IALA Model Course XXX on XXX</w:t>
            </w:r>
          </w:p>
          <w:p w14:paraId="3D079D77" w14:textId="6C27DFC4" w:rsidR="00C62997" w:rsidRPr="009B2DFF" w:rsidRDefault="00C62997" w:rsidP="00B710BE">
            <w:pPr>
              <w:pStyle w:val="BodyText1"/>
              <w:numPr>
                <w:ilvl w:val="0"/>
                <w:numId w:val="36"/>
              </w:numPr>
              <w:spacing w:before="120" w:after="120" w:line="240" w:lineRule="auto"/>
              <w:ind w:left="714" w:hanging="357"/>
              <w:rPr>
                <w:color w:val="auto"/>
                <w:sz w:val="22"/>
                <w:szCs w:val="22"/>
              </w:rPr>
            </w:pPr>
            <w:r w:rsidRPr="00A8234B">
              <w:rPr>
                <w:color w:val="auto"/>
                <w:sz w:val="22"/>
                <w:szCs w:val="22"/>
              </w:rPr>
              <w:t>IALA Model Course XXX on XXX</w:t>
            </w:r>
          </w:p>
          <w:p w14:paraId="78C12816" w14:textId="77777777" w:rsidR="00C62997" w:rsidRPr="00A8234B" w:rsidRDefault="00C62997" w:rsidP="00C62997">
            <w:pPr>
              <w:pStyle w:val="BodyText1"/>
              <w:spacing w:before="240" w:after="120" w:line="240" w:lineRule="auto"/>
              <w:rPr>
                <w:b/>
                <w:color w:val="002060"/>
                <w:sz w:val="24"/>
              </w:rPr>
            </w:pPr>
            <w:r w:rsidRPr="00A8234B">
              <w:rPr>
                <w:b/>
                <w:color w:val="002060"/>
                <w:sz w:val="24"/>
              </w:rPr>
              <w:t>Conditions of Authorisation</w:t>
            </w:r>
          </w:p>
          <w:p w14:paraId="252BBACC" w14:textId="228FBD68" w:rsidR="00C62997" w:rsidRPr="00296C7A" w:rsidRDefault="00C62997" w:rsidP="00296C7A">
            <w:pPr>
              <w:pStyle w:val="BodyText"/>
              <w:rPr>
                <w:rFonts w:ascii="Arial" w:hAnsi="Arial" w:cs="Arial"/>
              </w:rPr>
            </w:pPr>
            <w:bookmarkStart w:id="320" w:name="OLE_LINK1"/>
            <w:bookmarkStart w:id="321" w:name="OLE_LINK2"/>
            <w:r w:rsidRPr="00296C7A">
              <w:rPr>
                <w:rFonts w:ascii="Arial" w:hAnsi="Arial" w:cs="Arial"/>
              </w:rPr>
              <w:t xml:space="preserve">[Enter name of </w:t>
            </w:r>
            <w:r w:rsidR="00BE64AA" w:rsidRPr="00296C7A">
              <w:rPr>
                <w:rFonts w:ascii="Arial" w:hAnsi="Arial" w:cs="Arial"/>
              </w:rPr>
              <w:t>Training organization</w:t>
            </w:r>
            <w:r w:rsidRPr="00296C7A">
              <w:rPr>
                <w:rFonts w:ascii="Arial" w:hAnsi="Arial" w:cs="Arial"/>
              </w:rPr>
              <w:t xml:space="preserve">] must operate in accordance with </w:t>
            </w:r>
            <w:r w:rsidRPr="00296C7A">
              <w:rPr>
                <w:rFonts w:ascii="Arial" w:hAnsi="Arial" w:cs="Arial"/>
                <w:i/>
              </w:rPr>
              <w:t xml:space="preserve">IALA Guideline 1014 on the Accreditation </w:t>
            </w:r>
            <w:r w:rsidR="00A00224" w:rsidRPr="00296C7A">
              <w:rPr>
                <w:rFonts w:ascii="Arial" w:hAnsi="Arial" w:cs="Arial"/>
                <w:i/>
              </w:rPr>
              <w:t>of VTS training organizations and approval of IALA model courses</w:t>
            </w:r>
            <w:r w:rsidRPr="00296C7A">
              <w:rPr>
                <w:rFonts w:ascii="Arial" w:hAnsi="Arial" w:cs="Arial"/>
              </w:rPr>
              <w:t>, as in force from time to time.</w:t>
            </w:r>
          </w:p>
          <w:p w14:paraId="3D6987C5" w14:textId="77777777" w:rsidR="00296C7A" w:rsidRDefault="00296C7A" w:rsidP="00C62997">
            <w:pPr>
              <w:pStyle w:val="BodyText1"/>
              <w:spacing w:before="120" w:after="120" w:line="240" w:lineRule="auto"/>
              <w:rPr>
                <w:sz w:val="22"/>
              </w:rPr>
            </w:pPr>
          </w:p>
          <w:p w14:paraId="0AB409AC" w14:textId="4C6442F5" w:rsidR="00C62997" w:rsidRPr="00A8234B" w:rsidRDefault="00C62997" w:rsidP="00C62997">
            <w:pPr>
              <w:pStyle w:val="BodyText1"/>
              <w:spacing w:before="120" w:after="120" w:line="240" w:lineRule="auto"/>
              <w:rPr>
                <w:sz w:val="22"/>
              </w:rPr>
            </w:pPr>
            <w:r w:rsidRPr="00A8234B">
              <w:rPr>
                <w:sz w:val="22"/>
              </w:rPr>
              <w:t>[List any other conditions that may apply</w:t>
            </w:r>
            <w:r w:rsidR="00A8234B" w:rsidRPr="00A8234B">
              <w:rPr>
                <w:sz w:val="22"/>
              </w:rPr>
              <w:t xml:space="preserve"> (</w:t>
            </w:r>
            <w:r w:rsidR="009B2DFF">
              <w:rPr>
                <w:sz w:val="22"/>
              </w:rPr>
              <w:t>for example,</w:t>
            </w:r>
            <w:r w:rsidR="00A8234B" w:rsidRPr="00A8234B">
              <w:rPr>
                <w:sz w:val="22"/>
              </w:rPr>
              <w:t xml:space="preserve"> subject to periodic audit(s)</w:t>
            </w:r>
            <w:r w:rsidR="009B2DFF">
              <w:rPr>
                <w:sz w:val="22"/>
              </w:rPr>
              <w:t xml:space="preserve"> </w:t>
            </w:r>
            <w:proofErr w:type="spellStart"/>
            <w:r w:rsidR="009B2DFF">
              <w:rPr>
                <w:sz w:val="22"/>
              </w:rPr>
              <w:t>etc</w:t>
            </w:r>
            <w:proofErr w:type="spellEnd"/>
            <w:r w:rsidR="009B2DFF">
              <w:rPr>
                <w:sz w:val="22"/>
              </w:rPr>
              <w:t>)</w:t>
            </w:r>
            <w:r w:rsidRPr="00A8234B">
              <w:rPr>
                <w:sz w:val="22"/>
              </w:rPr>
              <w:t>]</w:t>
            </w:r>
          </w:p>
          <w:bookmarkEnd w:id="320"/>
          <w:bookmarkEnd w:id="321"/>
          <w:p w14:paraId="447957BD" w14:textId="449C9DBE" w:rsidR="00A8234B" w:rsidRPr="00A8234B" w:rsidRDefault="00C62997" w:rsidP="00A8234B">
            <w:pPr>
              <w:pStyle w:val="BodyText1"/>
              <w:spacing w:before="480" w:after="0" w:line="240" w:lineRule="auto"/>
              <w:rPr>
                <w:sz w:val="22"/>
              </w:rPr>
            </w:pPr>
            <w:r w:rsidRPr="00A8234B">
              <w:rPr>
                <w:sz w:val="22"/>
              </w:rPr>
              <w:t xml:space="preserve">Issued by </w:t>
            </w:r>
            <w:r w:rsidR="009B2DFF">
              <w:rPr>
                <w:sz w:val="22"/>
              </w:rPr>
              <w:t xml:space="preserve">[Enter name of </w:t>
            </w:r>
            <w:r w:rsidR="00A8234B" w:rsidRPr="00A8234B">
              <w:rPr>
                <w:sz w:val="22"/>
              </w:rPr>
              <w:t>c</w:t>
            </w:r>
            <w:r w:rsidRPr="00A8234B">
              <w:rPr>
                <w:sz w:val="22"/>
              </w:rPr>
              <w:t xml:space="preserve">ompetent </w:t>
            </w:r>
            <w:r w:rsidR="00A8234B" w:rsidRPr="00A8234B">
              <w:rPr>
                <w:sz w:val="22"/>
              </w:rPr>
              <w:t>a</w:t>
            </w:r>
            <w:r w:rsidRPr="00A8234B">
              <w:rPr>
                <w:sz w:val="22"/>
              </w:rPr>
              <w:t>uthority</w:t>
            </w:r>
            <w:r w:rsidR="00A8234B" w:rsidRPr="00A8234B">
              <w:rPr>
                <w:rFonts w:cs="Arial"/>
                <w:sz w:val="22"/>
              </w:rPr>
              <w:t>] o</w:t>
            </w:r>
            <w:r w:rsidR="00A8234B" w:rsidRPr="00A8234B">
              <w:rPr>
                <w:sz w:val="22"/>
              </w:rPr>
              <w:t>n [Enter date of certificate] and v</w:t>
            </w:r>
            <w:r w:rsidR="00A8234B">
              <w:rPr>
                <w:sz w:val="22"/>
              </w:rPr>
              <w:t>alid until [Enter expiry date]</w:t>
            </w:r>
            <w:r w:rsidR="00A8234B" w:rsidRPr="00A8234B">
              <w:rPr>
                <w:sz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9"/>
              <w:gridCol w:w="4653"/>
            </w:tblGrid>
            <w:tr w:rsidR="00C62997" w14:paraId="45696B76" w14:textId="77777777" w:rsidTr="004A5501">
              <w:tc>
                <w:tcPr>
                  <w:tcW w:w="4939" w:type="dxa"/>
                  <w:tcBorders>
                    <w:bottom w:val="single" w:sz="18" w:space="0" w:color="auto"/>
                  </w:tcBorders>
                </w:tcPr>
                <w:p w14:paraId="10CD5F39" w14:textId="2C9F2CE0" w:rsidR="00C62997" w:rsidRDefault="00C62997" w:rsidP="00C62997">
                  <w:pPr>
                    <w:suppressAutoHyphens/>
                    <w:autoSpaceDE w:val="0"/>
                    <w:autoSpaceDN w:val="0"/>
                    <w:adjustRightInd w:val="0"/>
                    <w:spacing w:before="60" w:after="60" w:line="240" w:lineRule="auto"/>
                    <w:textAlignment w:val="center"/>
                    <w:rPr>
                      <w:rFonts w:cs="Arial"/>
                      <w:sz w:val="24"/>
                      <w:szCs w:val="20"/>
                    </w:rPr>
                  </w:pPr>
                </w:p>
                <w:p w14:paraId="71894BB6" w14:textId="77777777" w:rsidR="009B2DFF" w:rsidRDefault="009B2DFF" w:rsidP="00C62997">
                  <w:pPr>
                    <w:suppressAutoHyphens/>
                    <w:autoSpaceDE w:val="0"/>
                    <w:autoSpaceDN w:val="0"/>
                    <w:adjustRightInd w:val="0"/>
                    <w:spacing w:before="60" w:after="60" w:line="240" w:lineRule="auto"/>
                    <w:textAlignment w:val="center"/>
                    <w:rPr>
                      <w:rFonts w:cs="Arial"/>
                      <w:sz w:val="24"/>
                      <w:szCs w:val="20"/>
                    </w:rPr>
                  </w:pPr>
                </w:p>
                <w:p w14:paraId="31CABD4A" w14:textId="77777777" w:rsidR="00C62997" w:rsidRDefault="00C62997" w:rsidP="00C62997">
                  <w:pPr>
                    <w:suppressAutoHyphens/>
                    <w:autoSpaceDE w:val="0"/>
                    <w:autoSpaceDN w:val="0"/>
                    <w:adjustRightInd w:val="0"/>
                    <w:spacing w:before="60" w:after="60" w:line="240" w:lineRule="auto"/>
                    <w:textAlignment w:val="center"/>
                    <w:rPr>
                      <w:rFonts w:cs="Arial"/>
                      <w:sz w:val="24"/>
                      <w:szCs w:val="20"/>
                    </w:rPr>
                  </w:pPr>
                </w:p>
              </w:tc>
              <w:tc>
                <w:tcPr>
                  <w:tcW w:w="4653" w:type="dxa"/>
                </w:tcPr>
                <w:p w14:paraId="49CC8079" w14:textId="77777777" w:rsidR="00C62997" w:rsidRDefault="00C62997" w:rsidP="00C62997">
                  <w:pPr>
                    <w:suppressAutoHyphens/>
                    <w:autoSpaceDE w:val="0"/>
                    <w:autoSpaceDN w:val="0"/>
                    <w:adjustRightInd w:val="0"/>
                    <w:spacing w:before="60" w:after="60" w:line="240" w:lineRule="auto"/>
                    <w:textAlignment w:val="center"/>
                    <w:rPr>
                      <w:rFonts w:cs="Arial"/>
                      <w:sz w:val="24"/>
                      <w:szCs w:val="20"/>
                    </w:rPr>
                  </w:pPr>
                </w:p>
              </w:tc>
            </w:tr>
            <w:tr w:rsidR="00C62997" w14:paraId="641BBA74" w14:textId="77777777" w:rsidTr="004A5501">
              <w:tc>
                <w:tcPr>
                  <w:tcW w:w="4939" w:type="dxa"/>
                  <w:tcBorders>
                    <w:top w:val="single" w:sz="18" w:space="0" w:color="auto"/>
                  </w:tcBorders>
                </w:tcPr>
                <w:p w14:paraId="784C6EF9" w14:textId="1596E268" w:rsidR="00C62997" w:rsidRPr="00BE5817" w:rsidRDefault="00A8234B" w:rsidP="00A8234B">
                  <w:pPr>
                    <w:suppressAutoHyphens/>
                    <w:autoSpaceDE w:val="0"/>
                    <w:autoSpaceDN w:val="0"/>
                    <w:adjustRightInd w:val="0"/>
                    <w:spacing w:before="60" w:after="60" w:line="240" w:lineRule="auto"/>
                    <w:textAlignment w:val="center"/>
                    <w:rPr>
                      <w:rFonts w:cs="Arial"/>
                      <w:sz w:val="16"/>
                      <w:szCs w:val="16"/>
                    </w:rPr>
                  </w:pPr>
                  <w:r>
                    <w:rPr>
                      <w:rFonts w:cs="Arial"/>
                      <w:sz w:val="16"/>
                      <w:szCs w:val="16"/>
                    </w:rPr>
                    <w:t xml:space="preserve">Authorised </w:t>
                  </w:r>
                  <w:r w:rsidR="00C62997" w:rsidRPr="00E06E50">
                    <w:rPr>
                      <w:rFonts w:cs="Arial"/>
                      <w:sz w:val="16"/>
                      <w:szCs w:val="16"/>
                    </w:rPr>
                    <w:t>Signature</w:t>
                  </w:r>
                </w:p>
              </w:tc>
              <w:tc>
                <w:tcPr>
                  <w:tcW w:w="4653" w:type="dxa"/>
                </w:tcPr>
                <w:p w14:paraId="274A2FE2" w14:textId="77777777" w:rsidR="00C62997" w:rsidRPr="00FC5864" w:rsidRDefault="00C62997" w:rsidP="00C62997">
                  <w:pPr>
                    <w:suppressAutoHyphens/>
                    <w:autoSpaceDE w:val="0"/>
                    <w:autoSpaceDN w:val="0"/>
                    <w:adjustRightInd w:val="0"/>
                    <w:spacing w:before="60" w:after="60" w:line="240" w:lineRule="auto"/>
                    <w:jc w:val="center"/>
                    <w:textAlignment w:val="center"/>
                    <w:rPr>
                      <w:rFonts w:cs="Arial"/>
                      <w:sz w:val="16"/>
                      <w:szCs w:val="16"/>
                    </w:rPr>
                  </w:pPr>
                  <w:r w:rsidRPr="00FC5864">
                    <w:rPr>
                      <w:rFonts w:cs="Arial"/>
                      <w:sz w:val="16"/>
                      <w:szCs w:val="16"/>
                    </w:rPr>
                    <w:t>Stamp of the issuing Authority</w:t>
                  </w:r>
                </w:p>
              </w:tc>
            </w:tr>
          </w:tbl>
          <w:p w14:paraId="16CCEDAD" w14:textId="1D56F1DE" w:rsidR="00C62997" w:rsidRDefault="00C62997" w:rsidP="00C62997">
            <w:pPr>
              <w:suppressAutoHyphens/>
              <w:autoSpaceDE w:val="0"/>
              <w:autoSpaceDN w:val="0"/>
              <w:adjustRightInd w:val="0"/>
              <w:spacing w:before="120" w:after="120" w:line="240" w:lineRule="auto"/>
              <w:textAlignment w:val="center"/>
              <w:rPr>
                <w:rFonts w:cs="Arial"/>
                <w:sz w:val="16"/>
                <w:szCs w:val="16"/>
              </w:rPr>
            </w:pPr>
          </w:p>
          <w:tbl>
            <w:tblPr>
              <w:tblW w:w="9605" w:type="dxa"/>
              <w:tblLook w:val="04A0" w:firstRow="1" w:lastRow="0" w:firstColumn="1" w:lastColumn="0" w:noHBand="0" w:noVBand="1"/>
            </w:tblPr>
            <w:tblGrid>
              <w:gridCol w:w="2518"/>
              <w:gridCol w:w="1560"/>
              <w:gridCol w:w="1418"/>
              <w:gridCol w:w="2278"/>
              <w:gridCol w:w="1831"/>
            </w:tblGrid>
            <w:tr w:rsidR="009B2DFF" w:rsidRPr="009558C5" w14:paraId="65BF4B60" w14:textId="77777777" w:rsidTr="004A5501">
              <w:tc>
                <w:tcPr>
                  <w:tcW w:w="2518" w:type="dxa"/>
                  <w:shd w:val="clear" w:color="auto" w:fill="auto"/>
                </w:tcPr>
                <w:p w14:paraId="2BAC930A" w14:textId="77777777" w:rsidR="009B2DFF" w:rsidRPr="009558C5" w:rsidRDefault="009B2DFF" w:rsidP="009B2DFF">
                  <w:pPr>
                    <w:autoSpaceDE w:val="0"/>
                    <w:autoSpaceDN w:val="0"/>
                    <w:adjustRightInd w:val="0"/>
                    <w:spacing w:line="288" w:lineRule="auto"/>
                    <w:ind w:right="-108"/>
                    <w:textAlignment w:val="center"/>
                    <w:rPr>
                      <w:rFonts w:cs="Arial"/>
                      <w:szCs w:val="18"/>
                    </w:rPr>
                  </w:pPr>
                  <w:r w:rsidRPr="00D979FD">
                    <w:rPr>
                      <w:rFonts w:cs="Arial"/>
                      <w:bCs/>
                      <w:color w:val="000000"/>
                      <w:szCs w:val="18"/>
                      <w:lang w:val="en-US" w:eastAsia="en-AU"/>
                    </w:rPr>
                    <w:t>Certificate Number</w:t>
                  </w:r>
                  <w:r>
                    <w:rPr>
                      <w:rFonts w:cs="Arial"/>
                      <w:bCs/>
                      <w:color w:val="000000"/>
                      <w:szCs w:val="18"/>
                      <w:lang w:val="en-US" w:eastAsia="en-AU"/>
                    </w:rPr>
                    <w:t xml:space="preserve"> - Version:</w:t>
                  </w:r>
                </w:p>
              </w:tc>
              <w:tc>
                <w:tcPr>
                  <w:tcW w:w="1560" w:type="dxa"/>
                </w:tcPr>
                <w:p w14:paraId="16919DEF" w14:textId="77777777" w:rsidR="009B2DFF" w:rsidRPr="002B6199" w:rsidRDefault="009B2DFF" w:rsidP="009B2DFF">
                  <w:pPr>
                    <w:suppressAutoHyphens/>
                    <w:autoSpaceDE w:val="0"/>
                    <w:autoSpaceDN w:val="0"/>
                    <w:adjustRightInd w:val="0"/>
                    <w:spacing w:line="288" w:lineRule="auto"/>
                    <w:ind w:left="33"/>
                    <w:textAlignment w:val="center"/>
                    <w:rPr>
                      <w:rFonts w:cs="Arial"/>
                      <w:b/>
                      <w:szCs w:val="18"/>
                    </w:rPr>
                  </w:pPr>
                  <w:r>
                    <w:rPr>
                      <w:rFonts w:cs="Arial"/>
                      <w:b/>
                      <w:szCs w:val="18"/>
                    </w:rPr>
                    <w:t>[Unique number]</w:t>
                  </w:r>
                </w:p>
              </w:tc>
              <w:tc>
                <w:tcPr>
                  <w:tcW w:w="1418" w:type="dxa"/>
                  <w:shd w:val="clear" w:color="auto" w:fill="auto"/>
                </w:tcPr>
                <w:p w14:paraId="6B648F3F" w14:textId="77777777" w:rsidR="009B2DFF" w:rsidRPr="009558C5" w:rsidRDefault="009B2DFF" w:rsidP="009B2DFF">
                  <w:pPr>
                    <w:suppressAutoHyphens/>
                    <w:autoSpaceDE w:val="0"/>
                    <w:autoSpaceDN w:val="0"/>
                    <w:adjustRightInd w:val="0"/>
                    <w:spacing w:line="288" w:lineRule="auto"/>
                    <w:textAlignment w:val="center"/>
                    <w:rPr>
                      <w:rFonts w:cs="Arial"/>
                      <w:b/>
                      <w:szCs w:val="18"/>
                    </w:rPr>
                  </w:pPr>
                </w:p>
              </w:tc>
              <w:tc>
                <w:tcPr>
                  <w:tcW w:w="2278" w:type="dxa"/>
                  <w:shd w:val="clear" w:color="auto" w:fill="auto"/>
                </w:tcPr>
                <w:p w14:paraId="0BD85149" w14:textId="77777777" w:rsidR="009B2DFF" w:rsidRPr="009558C5" w:rsidRDefault="009B2DFF" w:rsidP="009B2DFF">
                  <w:pPr>
                    <w:autoSpaceDE w:val="0"/>
                    <w:autoSpaceDN w:val="0"/>
                    <w:adjustRightInd w:val="0"/>
                    <w:spacing w:line="288" w:lineRule="auto"/>
                    <w:ind w:right="-107"/>
                    <w:jc w:val="right"/>
                    <w:textAlignment w:val="center"/>
                    <w:rPr>
                      <w:rFonts w:cs="Arial"/>
                      <w:bCs/>
                      <w:color w:val="000000"/>
                      <w:szCs w:val="18"/>
                      <w:lang w:val="en-US" w:eastAsia="en-AU"/>
                    </w:rPr>
                  </w:pPr>
                  <w:r>
                    <w:rPr>
                      <w:rFonts w:cs="Arial"/>
                      <w:bCs/>
                      <w:color w:val="000000"/>
                      <w:szCs w:val="18"/>
                      <w:lang w:val="en-US" w:eastAsia="en-AU"/>
                    </w:rPr>
                    <w:t>Certificate Issued:</w:t>
                  </w:r>
                </w:p>
              </w:tc>
              <w:tc>
                <w:tcPr>
                  <w:tcW w:w="1831" w:type="dxa"/>
                  <w:shd w:val="clear" w:color="auto" w:fill="auto"/>
                </w:tcPr>
                <w:p w14:paraId="04B3187E" w14:textId="77777777" w:rsidR="009B2DFF" w:rsidRPr="002B6199" w:rsidRDefault="009B2DFF" w:rsidP="009B2DFF">
                  <w:pPr>
                    <w:suppressAutoHyphens/>
                    <w:autoSpaceDE w:val="0"/>
                    <w:autoSpaceDN w:val="0"/>
                    <w:adjustRightInd w:val="0"/>
                    <w:spacing w:line="288" w:lineRule="auto"/>
                    <w:ind w:right="-107"/>
                    <w:textAlignment w:val="center"/>
                    <w:rPr>
                      <w:rFonts w:cs="Arial"/>
                      <w:b/>
                      <w:szCs w:val="18"/>
                    </w:rPr>
                  </w:pPr>
                  <w:r w:rsidRPr="009B2DFF">
                    <w:rPr>
                      <w:rFonts w:cs="Arial"/>
                      <w:b/>
                      <w:szCs w:val="18"/>
                    </w:rPr>
                    <w:t>[</w:t>
                  </w:r>
                  <w:r>
                    <w:rPr>
                      <w:rFonts w:cs="Arial"/>
                      <w:b/>
                      <w:szCs w:val="18"/>
                    </w:rPr>
                    <w:t>D</w:t>
                  </w:r>
                  <w:r w:rsidRPr="009B2DFF">
                    <w:rPr>
                      <w:rFonts w:cs="Arial"/>
                      <w:b/>
                      <w:szCs w:val="18"/>
                    </w:rPr>
                    <w:t>ate of certificate]</w:t>
                  </w:r>
                </w:p>
              </w:tc>
            </w:tr>
            <w:tr w:rsidR="009B2DFF" w:rsidRPr="009558C5" w14:paraId="277ECFA3" w14:textId="77777777" w:rsidTr="004A5501">
              <w:tc>
                <w:tcPr>
                  <w:tcW w:w="2518" w:type="dxa"/>
                  <w:shd w:val="clear" w:color="auto" w:fill="auto"/>
                </w:tcPr>
                <w:p w14:paraId="76BB8527" w14:textId="77777777" w:rsidR="009B2DFF" w:rsidRPr="002B6199" w:rsidRDefault="009B2DFF" w:rsidP="009B2DFF">
                  <w:pPr>
                    <w:autoSpaceDE w:val="0"/>
                    <w:autoSpaceDN w:val="0"/>
                    <w:adjustRightInd w:val="0"/>
                    <w:spacing w:line="288" w:lineRule="auto"/>
                    <w:textAlignment w:val="center"/>
                    <w:rPr>
                      <w:rFonts w:cs="Arial"/>
                      <w:bCs/>
                      <w:color w:val="000000"/>
                      <w:szCs w:val="18"/>
                      <w:lang w:val="en-US" w:eastAsia="en-AU"/>
                    </w:rPr>
                  </w:pPr>
                </w:p>
              </w:tc>
              <w:tc>
                <w:tcPr>
                  <w:tcW w:w="1560" w:type="dxa"/>
                </w:tcPr>
                <w:p w14:paraId="12F01CDC" w14:textId="77777777" w:rsidR="009B2DFF" w:rsidRPr="002B6199" w:rsidRDefault="009B2DFF" w:rsidP="009B2DFF">
                  <w:pPr>
                    <w:suppressAutoHyphens/>
                    <w:autoSpaceDE w:val="0"/>
                    <w:autoSpaceDN w:val="0"/>
                    <w:adjustRightInd w:val="0"/>
                    <w:spacing w:line="288" w:lineRule="auto"/>
                    <w:textAlignment w:val="center"/>
                    <w:rPr>
                      <w:rFonts w:cs="Arial"/>
                      <w:b/>
                      <w:szCs w:val="18"/>
                    </w:rPr>
                  </w:pPr>
                </w:p>
              </w:tc>
              <w:tc>
                <w:tcPr>
                  <w:tcW w:w="1418" w:type="dxa"/>
                  <w:shd w:val="clear" w:color="auto" w:fill="auto"/>
                </w:tcPr>
                <w:p w14:paraId="208FE8C9" w14:textId="77777777" w:rsidR="009B2DFF" w:rsidRPr="009558C5" w:rsidRDefault="009B2DFF" w:rsidP="009B2DFF">
                  <w:pPr>
                    <w:suppressAutoHyphens/>
                    <w:autoSpaceDE w:val="0"/>
                    <w:autoSpaceDN w:val="0"/>
                    <w:adjustRightInd w:val="0"/>
                    <w:spacing w:line="288" w:lineRule="auto"/>
                    <w:textAlignment w:val="center"/>
                    <w:rPr>
                      <w:rFonts w:cs="Arial"/>
                      <w:b/>
                      <w:szCs w:val="18"/>
                    </w:rPr>
                  </w:pPr>
                </w:p>
              </w:tc>
              <w:tc>
                <w:tcPr>
                  <w:tcW w:w="2278" w:type="dxa"/>
                  <w:shd w:val="clear" w:color="auto" w:fill="auto"/>
                </w:tcPr>
                <w:p w14:paraId="4BE217B9" w14:textId="77777777" w:rsidR="009B2DFF" w:rsidRDefault="009B2DFF" w:rsidP="009B2DFF">
                  <w:pPr>
                    <w:autoSpaceDE w:val="0"/>
                    <w:autoSpaceDN w:val="0"/>
                    <w:adjustRightInd w:val="0"/>
                    <w:spacing w:line="288" w:lineRule="auto"/>
                    <w:ind w:right="-108"/>
                    <w:jc w:val="right"/>
                    <w:textAlignment w:val="center"/>
                    <w:rPr>
                      <w:rFonts w:cs="Arial"/>
                      <w:bCs/>
                      <w:color w:val="000000"/>
                      <w:szCs w:val="18"/>
                      <w:lang w:val="en-US" w:eastAsia="en-AU"/>
                    </w:rPr>
                  </w:pPr>
                  <w:r>
                    <w:rPr>
                      <w:rFonts w:cs="Arial"/>
                      <w:bCs/>
                      <w:color w:val="000000"/>
                      <w:szCs w:val="18"/>
                      <w:lang w:val="en-US" w:eastAsia="en-AU"/>
                    </w:rPr>
                    <w:t>Expiry Date:</w:t>
                  </w:r>
                </w:p>
              </w:tc>
              <w:tc>
                <w:tcPr>
                  <w:tcW w:w="1831" w:type="dxa"/>
                  <w:shd w:val="clear" w:color="auto" w:fill="auto"/>
                </w:tcPr>
                <w:p w14:paraId="3BB4F098" w14:textId="77777777" w:rsidR="009B2DFF" w:rsidRPr="002B6199" w:rsidRDefault="009B2DFF" w:rsidP="009B2DFF">
                  <w:pPr>
                    <w:suppressAutoHyphens/>
                    <w:autoSpaceDE w:val="0"/>
                    <w:autoSpaceDN w:val="0"/>
                    <w:adjustRightInd w:val="0"/>
                    <w:spacing w:line="288" w:lineRule="auto"/>
                    <w:ind w:right="-108"/>
                    <w:textAlignment w:val="center"/>
                    <w:rPr>
                      <w:rFonts w:cs="Arial"/>
                      <w:b/>
                      <w:szCs w:val="18"/>
                    </w:rPr>
                  </w:pPr>
                  <w:r w:rsidRPr="009B2DFF">
                    <w:rPr>
                      <w:rFonts w:cs="Arial"/>
                      <w:b/>
                      <w:szCs w:val="18"/>
                    </w:rPr>
                    <w:t>[</w:t>
                  </w:r>
                  <w:r>
                    <w:rPr>
                      <w:rFonts w:cs="Arial"/>
                      <w:b/>
                      <w:szCs w:val="18"/>
                    </w:rPr>
                    <w:t>E</w:t>
                  </w:r>
                  <w:r w:rsidRPr="009B2DFF">
                    <w:rPr>
                      <w:rFonts w:cs="Arial"/>
                      <w:b/>
                      <w:szCs w:val="18"/>
                    </w:rPr>
                    <w:t>xpiry date]</w:t>
                  </w:r>
                </w:p>
              </w:tc>
            </w:tr>
          </w:tbl>
          <w:p w14:paraId="1F203D16" w14:textId="152C5ABF" w:rsidR="00C62997" w:rsidRDefault="00C62997" w:rsidP="009B2DFF">
            <w:pPr>
              <w:pStyle w:val="BodyText1"/>
              <w:spacing w:after="0" w:line="240" w:lineRule="auto"/>
            </w:pPr>
          </w:p>
        </w:tc>
      </w:tr>
    </w:tbl>
    <w:p w14:paraId="49F7217C" w14:textId="77777777" w:rsidR="00D317BD" w:rsidRPr="00CC38A2" w:rsidRDefault="00D317BD" w:rsidP="00CC38A2">
      <w:pPr>
        <w:pStyle w:val="BodyText"/>
        <w:rPr>
          <w:sz w:val="2"/>
          <w:szCs w:val="2"/>
          <w:highlight w:val="yellow"/>
          <w:lang w:val="en"/>
        </w:rPr>
      </w:pPr>
    </w:p>
    <w:sectPr w:rsidR="00D317BD" w:rsidRPr="00CC38A2" w:rsidSect="003A6A32">
      <w:headerReference w:type="even" r:id="rId27"/>
      <w:headerReference w:type="default" r:id="rId28"/>
      <w:footerReference w:type="default" r:id="rId29"/>
      <w:headerReference w:type="first" r:id="rId30"/>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Abercrombie, Kerrie" w:date="2021-03-26T10:48:00Z" w:initials="AK">
    <w:p w14:paraId="41A8518A" w14:textId="51B04706" w:rsidR="00E141C7" w:rsidRDefault="00E141C7">
      <w:pPr>
        <w:pStyle w:val="CommentText"/>
      </w:pPr>
      <w:r>
        <w:rPr>
          <w:rStyle w:val="CommentReference"/>
        </w:rPr>
        <w:annotationRef/>
      </w:r>
      <w:r>
        <w:t xml:space="preserve">Text drafted for existing IMO Res. </w:t>
      </w:r>
      <w:proofErr w:type="gramStart"/>
      <w:r>
        <w:t>A.857(</w:t>
      </w:r>
      <w:proofErr w:type="gramEnd"/>
      <w:r>
        <w:t>20)</w:t>
      </w:r>
    </w:p>
  </w:comment>
  <w:comment w:id="29" w:author="Abercrombie, Kerrie" w:date="2021-03-24T14:52:00Z" w:initials="AK">
    <w:p w14:paraId="3129B549" w14:textId="570F1ED9" w:rsidR="00E141C7" w:rsidRPr="00B95DB1" w:rsidRDefault="00E141C7">
      <w:pPr>
        <w:pStyle w:val="CommentText"/>
        <w:rPr>
          <w:highlight w:val="yellow"/>
        </w:rPr>
      </w:pPr>
      <w:r w:rsidRPr="000369AA">
        <w:rPr>
          <w:rStyle w:val="CommentReference"/>
          <w:highlight w:val="yellow"/>
          <w:u w:val="single"/>
        </w:rPr>
        <w:annotationRef/>
      </w:r>
      <w:r w:rsidRPr="00B95DB1">
        <w:rPr>
          <w:highlight w:val="yellow"/>
          <w:u w:val="single"/>
        </w:rPr>
        <w:t>FOR IALA Secretariat</w:t>
      </w:r>
      <w:r w:rsidRPr="00B95DB1">
        <w:rPr>
          <w:highlight w:val="yellow"/>
        </w:rPr>
        <w:t xml:space="preserve"> - </w:t>
      </w:r>
    </w:p>
    <w:p w14:paraId="15FD4C0D" w14:textId="0C2B1F2F" w:rsidR="00E141C7" w:rsidRPr="00EE1CCC" w:rsidRDefault="00E141C7">
      <w:pPr>
        <w:pStyle w:val="CommentText"/>
      </w:pPr>
      <w:r w:rsidRPr="00EE1CCC">
        <w:t xml:space="preserve">This text has been drafted in preparation for the new IMO res. to come into effect later this year.  </w:t>
      </w:r>
    </w:p>
    <w:p w14:paraId="1AB2009D" w14:textId="77777777" w:rsidR="00E141C7" w:rsidRPr="00EE1CCC" w:rsidRDefault="00E141C7">
      <w:pPr>
        <w:pStyle w:val="CommentText"/>
      </w:pPr>
    </w:p>
    <w:p w14:paraId="579E5454" w14:textId="514AD072" w:rsidR="00E141C7" w:rsidRDefault="00E141C7">
      <w:pPr>
        <w:pStyle w:val="CommentText"/>
      </w:pPr>
      <w:r w:rsidRPr="00EE1CCC">
        <w:t>It is proposed that a revised version of this document be forwarded to council for their consideration with this text in yellow post VTS51.</w:t>
      </w:r>
      <w:r>
        <w:t xml:space="preserve">  </w:t>
      </w:r>
    </w:p>
  </w:comment>
  <w:comment w:id="42" w:author="Abercrombie, Kerrie" w:date="2021-03-26T10:59:00Z" w:initials="AK">
    <w:p w14:paraId="6B6DC61F" w14:textId="56E38E3D" w:rsidR="009049C8" w:rsidRDefault="009049C8">
      <w:pPr>
        <w:pStyle w:val="CommentText"/>
      </w:pPr>
      <w:r>
        <w:rPr>
          <w:rStyle w:val="CommentReference"/>
        </w:rPr>
        <w:annotationRef/>
      </w:r>
      <w:r w:rsidRPr="009049C8">
        <w:rPr>
          <w:highlight w:val="cyan"/>
        </w:rPr>
        <w:t>KA - suggestion made on 23/3 to rationalise the references to EOMS</w:t>
      </w:r>
      <w:r w:rsidR="003B2066">
        <w:t>.  Where relevant – have replaced with management system</w:t>
      </w:r>
    </w:p>
  </w:comment>
  <w:comment w:id="104" w:author="Abercrombie, Kerrie" w:date="2021-03-24T14:11:00Z" w:initials="AK">
    <w:p w14:paraId="082332FE" w14:textId="4914D3E0" w:rsidR="00E141C7" w:rsidRPr="00622ED2" w:rsidRDefault="00E141C7">
      <w:pPr>
        <w:pStyle w:val="CommentText"/>
        <w:rPr>
          <w:u w:val="single"/>
        </w:rPr>
      </w:pPr>
      <w:r w:rsidRPr="00A13E2D">
        <w:rPr>
          <w:highlight w:val="yellow"/>
          <w:u w:val="single"/>
        </w:rPr>
        <w:t>IALA Secretariat</w:t>
      </w:r>
    </w:p>
    <w:p w14:paraId="4C8DF569" w14:textId="5F36DBD1" w:rsidR="00E141C7" w:rsidRDefault="00E141C7">
      <w:pPr>
        <w:pStyle w:val="CommentText"/>
      </w:pPr>
      <w:r>
        <w:rPr>
          <w:rStyle w:val="CommentReference"/>
        </w:rPr>
        <w:annotationRef/>
      </w:r>
      <w:r>
        <w:t>KA - Check whether IALA want an email address listed</w:t>
      </w:r>
    </w:p>
  </w:comment>
  <w:comment w:id="111" w:author="Abercrombie, Kerrie" w:date="2021-01-04T12:01:00Z" w:initials="AK">
    <w:p w14:paraId="00E06C39" w14:textId="5E20C1DC" w:rsidR="00E141C7" w:rsidRPr="00622ED2" w:rsidRDefault="00E141C7">
      <w:pPr>
        <w:pStyle w:val="CommentText"/>
        <w:rPr>
          <w:u w:val="single"/>
        </w:rPr>
      </w:pPr>
      <w:r>
        <w:rPr>
          <w:rStyle w:val="CommentReference"/>
        </w:rPr>
        <w:annotationRef/>
      </w:r>
      <w:r w:rsidRPr="00622ED2">
        <w:rPr>
          <w:highlight w:val="yellow"/>
          <w:u w:val="single"/>
        </w:rPr>
        <w:t>IALA Secretariat</w:t>
      </w:r>
    </w:p>
    <w:p w14:paraId="59A1107F" w14:textId="186F4CC2" w:rsidR="00E141C7" w:rsidRDefault="00E141C7">
      <w:pPr>
        <w:pStyle w:val="CommentText"/>
      </w:pPr>
      <w:r>
        <w:t xml:space="preserve">NOTE – Amendments to the IALA dictionary will be required </w:t>
      </w:r>
    </w:p>
  </w:comment>
  <w:comment w:id="112" w:author="Abercrombie, Kerrie" w:date="2021-01-27T15:49:00Z" w:initials="AK">
    <w:p w14:paraId="547546F2" w14:textId="17A1A41A" w:rsidR="00E141C7" w:rsidRPr="00622ED2" w:rsidRDefault="00E141C7" w:rsidP="003D5A19">
      <w:pPr>
        <w:pStyle w:val="NormalWeb"/>
        <w:shd w:val="clear" w:color="auto" w:fill="FFFFFF"/>
        <w:spacing w:before="120" w:after="120"/>
      </w:pPr>
      <w:r>
        <w:rPr>
          <w:rStyle w:val="CommentReference"/>
        </w:rPr>
        <w:annotationRef/>
      </w:r>
      <w:r w:rsidRPr="009049C8">
        <w:rPr>
          <w:highlight w:val="yellow"/>
        </w:rPr>
        <w:t>Note - Existing definition in the IALA dictionary will need to be updated</w:t>
      </w:r>
    </w:p>
    <w:p w14:paraId="72231A91" w14:textId="77777777" w:rsidR="00E141C7" w:rsidRPr="00622ED2" w:rsidRDefault="00E141C7" w:rsidP="003D5A19">
      <w:pPr>
        <w:pStyle w:val="NormalWeb"/>
        <w:shd w:val="clear" w:color="auto" w:fill="FFFFFF"/>
        <w:spacing w:before="120" w:after="120"/>
      </w:pPr>
    </w:p>
    <w:p w14:paraId="6A50274D" w14:textId="7CA92B0E" w:rsidR="00E141C7" w:rsidRPr="00622ED2" w:rsidRDefault="00E141C7" w:rsidP="003D5A19">
      <w:pPr>
        <w:pStyle w:val="NormalWeb"/>
        <w:shd w:val="clear" w:color="auto" w:fill="FFFFFF"/>
        <w:spacing w:before="120" w:after="120"/>
      </w:pPr>
      <w:r w:rsidRPr="00622ED2">
        <w:t xml:space="preserve">Current IALA dictionary states – </w:t>
      </w:r>
    </w:p>
    <w:p w14:paraId="20009901" w14:textId="77777777" w:rsidR="00E141C7" w:rsidRPr="00FC79AE" w:rsidRDefault="00E141C7" w:rsidP="003D5A19">
      <w:pPr>
        <w:pStyle w:val="NormalWeb"/>
        <w:shd w:val="clear" w:color="auto" w:fill="FFFFFF"/>
        <w:spacing w:before="120" w:after="120"/>
        <w:rPr>
          <w:rFonts w:cs="Arial"/>
          <w:i/>
          <w:color w:val="222222"/>
          <w:sz w:val="21"/>
          <w:szCs w:val="21"/>
          <w:lang w:val="en-AU" w:eastAsia="en-AU"/>
        </w:rPr>
      </w:pPr>
      <w:r w:rsidRPr="00FC79AE">
        <w:rPr>
          <w:rFonts w:cs="Arial"/>
          <w:i/>
          <w:color w:val="222222"/>
          <w:sz w:val="21"/>
          <w:szCs w:val="21"/>
          <w:lang w:val="en-AU" w:eastAsia="en-AU"/>
        </w:rPr>
        <w:t>Accreditation is a process whereby the Competent Authority (CA) or an authority designated and approved by the CA, grants recognition to a training organization for demonstrated ability to meet predetermined criteria for established standards.</w:t>
      </w:r>
    </w:p>
    <w:p w14:paraId="75B71586" w14:textId="604C39D0" w:rsidR="00E141C7" w:rsidRPr="00622ED2" w:rsidRDefault="00E141C7" w:rsidP="00622ED2">
      <w:pPr>
        <w:shd w:val="clear" w:color="auto" w:fill="FFFFFF"/>
        <w:spacing w:before="120" w:after="120" w:line="240" w:lineRule="auto"/>
        <w:rPr>
          <w:rFonts w:ascii="Arial" w:eastAsia="Times New Roman" w:hAnsi="Arial" w:cs="Arial"/>
          <w:color w:val="222222"/>
          <w:sz w:val="21"/>
          <w:szCs w:val="21"/>
          <w:highlight w:val="green"/>
          <w:lang w:val="en-AU" w:eastAsia="en-AU"/>
        </w:rPr>
      </w:pPr>
      <w:r w:rsidRPr="00FC79AE">
        <w:rPr>
          <w:rFonts w:ascii="Arial" w:eastAsia="Times New Roman" w:hAnsi="Arial" w:cs="Arial"/>
          <w:i/>
          <w:color w:val="222222"/>
          <w:sz w:val="21"/>
          <w:szCs w:val="21"/>
          <w:lang w:val="en-AU" w:eastAsia="en-AU"/>
        </w:rPr>
        <w:t>Source: IALA Guideline 1014 para. 2</w:t>
      </w:r>
    </w:p>
  </w:comment>
  <w:comment w:id="113" w:author="Abercrombie, Kerrie" w:date="2021-01-27T15:49:00Z" w:initials="AK">
    <w:p w14:paraId="66953C14" w14:textId="464A3968" w:rsidR="00E141C7" w:rsidRPr="00622ED2" w:rsidRDefault="00E141C7" w:rsidP="003D5A19">
      <w:pPr>
        <w:pStyle w:val="CommentText"/>
      </w:pPr>
      <w:r>
        <w:rPr>
          <w:rStyle w:val="CommentReference"/>
        </w:rPr>
        <w:annotationRef/>
      </w:r>
      <w:r w:rsidRPr="009049C8">
        <w:rPr>
          <w:highlight w:val="yellow"/>
        </w:rPr>
        <w:t>Note - Existing definition in the IALA dictionary will need to be updated</w:t>
      </w:r>
    </w:p>
    <w:p w14:paraId="2A79A5C4" w14:textId="77777777" w:rsidR="00E141C7" w:rsidRPr="00622ED2" w:rsidRDefault="00E141C7" w:rsidP="003D5A19">
      <w:pPr>
        <w:pStyle w:val="CommentText"/>
      </w:pPr>
    </w:p>
    <w:p w14:paraId="4769A1C4" w14:textId="651EB867" w:rsidR="00E141C7" w:rsidRPr="00622ED2" w:rsidRDefault="00E141C7" w:rsidP="003D5A19">
      <w:pPr>
        <w:pStyle w:val="CommentText"/>
      </w:pPr>
      <w:r w:rsidRPr="00622ED2">
        <w:t>Current IALA dictionary states</w:t>
      </w:r>
    </w:p>
    <w:p w14:paraId="3A6FA52F" w14:textId="77777777" w:rsidR="00E141C7" w:rsidRPr="00FC79AE" w:rsidRDefault="00E141C7" w:rsidP="003D5A19">
      <w:pPr>
        <w:shd w:val="clear" w:color="auto" w:fill="FFFFFF"/>
        <w:spacing w:before="120" w:after="120" w:line="240" w:lineRule="auto"/>
        <w:rPr>
          <w:rFonts w:ascii="Arial" w:eastAsia="Times New Roman" w:hAnsi="Arial" w:cs="Arial"/>
          <w:i/>
          <w:color w:val="222222"/>
          <w:sz w:val="21"/>
          <w:szCs w:val="21"/>
          <w:lang w:val="en-AU" w:eastAsia="en-AU"/>
        </w:rPr>
      </w:pPr>
      <w:r w:rsidRPr="00FC79AE">
        <w:rPr>
          <w:rFonts w:ascii="Arial" w:eastAsia="Times New Roman" w:hAnsi="Arial" w:cs="Arial"/>
          <w:i/>
          <w:color w:val="222222"/>
          <w:sz w:val="21"/>
          <w:szCs w:val="21"/>
          <w:lang w:val="en-AU" w:eastAsia="en-AU"/>
        </w:rPr>
        <w:t>Approval is the result of successfully completing the quality assurance process under which a VTS training course is assessed to ensure that the IALA standards are met.</w:t>
      </w:r>
    </w:p>
    <w:p w14:paraId="6820D2C4" w14:textId="77777777" w:rsidR="00E141C7" w:rsidRPr="00FC79AE" w:rsidRDefault="00E141C7" w:rsidP="003D5A19">
      <w:pPr>
        <w:shd w:val="clear" w:color="auto" w:fill="FFFFFF"/>
        <w:spacing w:before="120" w:after="120" w:line="240" w:lineRule="auto"/>
        <w:rPr>
          <w:rFonts w:ascii="Arial" w:eastAsia="Times New Roman" w:hAnsi="Arial" w:cs="Arial"/>
          <w:i/>
          <w:color w:val="222222"/>
          <w:sz w:val="21"/>
          <w:szCs w:val="21"/>
          <w:lang w:val="en-AU" w:eastAsia="en-AU"/>
        </w:rPr>
      </w:pPr>
      <w:r w:rsidRPr="00FC79AE">
        <w:rPr>
          <w:rFonts w:ascii="Arial" w:eastAsia="Times New Roman" w:hAnsi="Arial" w:cs="Arial"/>
          <w:i/>
          <w:color w:val="222222"/>
          <w:sz w:val="21"/>
          <w:szCs w:val="21"/>
          <w:lang w:val="en-AU" w:eastAsia="en-AU"/>
        </w:rPr>
        <w:t>In these Guidelines, the Accreditation process is for the VTS training organization and Approval is for the actual VTS courses themselves.</w:t>
      </w:r>
    </w:p>
    <w:p w14:paraId="59678F8A" w14:textId="4B32CC95" w:rsidR="00E141C7" w:rsidRPr="00622ED2" w:rsidRDefault="00E141C7" w:rsidP="00622ED2">
      <w:pPr>
        <w:shd w:val="clear" w:color="auto" w:fill="FFFFFF"/>
        <w:spacing w:before="120" w:after="120" w:line="240" w:lineRule="auto"/>
        <w:rPr>
          <w:rFonts w:ascii="Arial" w:eastAsia="Times New Roman" w:hAnsi="Arial" w:cs="Arial"/>
          <w:color w:val="222222"/>
          <w:sz w:val="21"/>
          <w:szCs w:val="21"/>
          <w:highlight w:val="green"/>
          <w:lang w:val="en-AU" w:eastAsia="en-AU"/>
        </w:rPr>
      </w:pPr>
      <w:r w:rsidRPr="00FC79AE">
        <w:rPr>
          <w:rFonts w:ascii="Arial" w:eastAsia="Times New Roman" w:hAnsi="Arial" w:cs="Arial"/>
          <w:i/>
          <w:color w:val="222222"/>
          <w:sz w:val="21"/>
          <w:szCs w:val="21"/>
          <w:lang w:val="en-AU" w:eastAsia="en-AU"/>
        </w:rPr>
        <w:t>Source: IALA Guideline 1014 para. 2</w:t>
      </w:r>
    </w:p>
  </w:comment>
  <w:comment w:id="114" w:author="Abercrombie, Kerrie" w:date="2021-01-26T15:07:00Z" w:initials="AK">
    <w:p w14:paraId="5AA91AD8" w14:textId="380336BB" w:rsidR="00E141C7" w:rsidRPr="00FC79AE" w:rsidRDefault="00E141C7" w:rsidP="00FC79AE">
      <w:pPr>
        <w:pStyle w:val="CommentText"/>
      </w:pPr>
      <w:r>
        <w:rPr>
          <w:rStyle w:val="CommentReference"/>
        </w:rPr>
        <w:annotationRef/>
      </w:r>
      <w:r>
        <w:t xml:space="preserve">This is the IALA definition for model course.   </w:t>
      </w:r>
      <w:r w:rsidR="009049C8" w:rsidRPr="009049C8">
        <w:rPr>
          <w:highlight w:val="yellow"/>
        </w:rPr>
        <w:t xml:space="preserve">Note - </w:t>
      </w:r>
      <w:r w:rsidRPr="009049C8">
        <w:rPr>
          <w:highlight w:val="yellow"/>
        </w:rPr>
        <w:t>This needs to be added into the dictionary.</w:t>
      </w:r>
      <w:r>
        <w:t xml:space="preserve"> </w:t>
      </w:r>
    </w:p>
  </w:comment>
  <w:comment w:id="115" w:author="Abercrombie, Kerrie" w:date="2021-01-27T15:53:00Z" w:initials="AK">
    <w:p w14:paraId="6DF34DCF" w14:textId="40CFA79B" w:rsidR="00E141C7" w:rsidRDefault="00E141C7" w:rsidP="003D5A19">
      <w:pPr>
        <w:pStyle w:val="CommentText"/>
        <w:rPr>
          <w:highlight w:val="green"/>
        </w:rPr>
      </w:pPr>
      <w:r>
        <w:rPr>
          <w:rStyle w:val="CommentReference"/>
        </w:rPr>
        <w:annotationRef/>
      </w:r>
      <w:r w:rsidRPr="009049C8">
        <w:rPr>
          <w:highlight w:val="yellow"/>
        </w:rPr>
        <w:t>Note - Existing definition in the IALA dictionary will need to be updated</w:t>
      </w:r>
    </w:p>
    <w:p w14:paraId="40DF2992" w14:textId="77777777" w:rsidR="00E141C7" w:rsidRPr="00FC79AE" w:rsidRDefault="00E141C7" w:rsidP="003D5A19">
      <w:pPr>
        <w:pStyle w:val="CommentText"/>
      </w:pPr>
    </w:p>
    <w:p w14:paraId="212BCC87" w14:textId="3C002E0C" w:rsidR="00E141C7" w:rsidRPr="00FC79AE" w:rsidRDefault="00E141C7" w:rsidP="003D5A19">
      <w:pPr>
        <w:pStyle w:val="CommentText"/>
      </w:pPr>
      <w:r w:rsidRPr="00FC79AE">
        <w:t xml:space="preserve">Current </w:t>
      </w:r>
      <w:r w:rsidRPr="00FC79AE">
        <w:rPr>
          <w:rStyle w:val="CommentReference"/>
        </w:rPr>
        <w:annotationRef/>
      </w:r>
      <w:r w:rsidRPr="00FC79AE">
        <w:t>Definition in the IALA dictionary</w:t>
      </w:r>
    </w:p>
    <w:p w14:paraId="6E6A61FC" w14:textId="77777777" w:rsidR="00E141C7" w:rsidRPr="00FC79AE" w:rsidRDefault="00E141C7" w:rsidP="003D5A19">
      <w:pPr>
        <w:shd w:val="clear" w:color="auto" w:fill="FFFFFF"/>
        <w:spacing w:before="120" w:after="120" w:line="240" w:lineRule="auto"/>
        <w:rPr>
          <w:rFonts w:ascii="Arial" w:eastAsia="Times New Roman" w:hAnsi="Arial" w:cs="Arial"/>
          <w:i/>
          <w:color w:val="222222"/>
          <w:sz w:val="21"/>
          <w:szCs w:val="21"/>
          <w:lang w:val="en-AU" w:eastAsia="en-AU"/>
        </w:rPr>
      </w:pPr>
      <w:r w:rsidRPr="00FC79AE">
        <w:rPr>
          <w:rFonts w:ascii="Arial" w:eastAsia="Times New Roman" w:hAnsi="Arial" w:cs="Arial"/>
          <w:i/>
          <w:color w:val="222222"/>
          <w:sz w:val="21"/>
          <w:szCs w:val="21"/>
          <w:lang w:val="en-AU" w:eastAsia="en-AU"/>
        </w:rPr>
        <w:t>Training Organisation refers to a training facility providing VTS training or to a VTS Centre providing On-the-Job Training (OJT).</w:t>
      </w:r>
    </w:p>
    <w:p w14:paraId="023E004E" w14:textId="4DE7732A" w:rsidR="00E141C7" w:rsidRPr="00FC79AE" w:rsidRDefault="00E141C7" w:rsidP="003D5A19">
      <w:pPr>
        <w:shd w:val="clear" w:color="auto" w:fill="FFFFFF"/>
        <w:spacing w:before="120" w:after="120" w:line="240" w:lineRule="auto"/>
        <w:rPr>
          <w:rFonts w:ascii="Arial" w:eastAsia="Times New Roman" w:hAnsi="Arial" w:cs="Arial"/>
          <w:i/>
          <w:color w:val="222222"/>
          <w:sz w:val="21"/>
          <w:szCs w:val="21"/>
          <w:lang w:val="en-AU" w:eastAsia="en-AU"/>
        </w:rPr>
      </w:pPr>
      <w:r w:rsidRPr="00FC79AE">
        <w:rPr>
          <w:rFonts w:ascii="Arial" w:eastAsia="Times New Roman" w:hAnsi="Arial" w:cs="Arial"/>
          <w:i/>
          <w:color w:val="222222"/>
          <w:sz w:val="21"/>
          <w:szCs w:val="21"/>
          <w:lang w:val="en-AU" w:eastAsia="en-AU"/>
        </w:rPr>
        <w:t>Source: IALA Guideline 1014 (2009)</w:t>
      </w:r>
    </w:p>
    <w:p w14:paraId="7A9989CC" w14:textId="58C17C04" w:rsidR="00E141C7" w:rsidRPr="00FC79AE" w:rsidRDefault="00E141C7" w:rsidP="00FC79AE">
      <w:pPr>
        <w:shd w:val="clear" w:color="auto" w:fill="FFFFFF"/>
        <w:spacing w:before="120" w:after="120" w:line="240" w:lineRule="auto"/>
        <w:rPr>
          <w:rFonts w:ascii="Arial" w:eastAsia="Times New Roman" w:hAnsi="Arial" w:cs="Arial"/>
          <w:color w:val="222222"/>
          <w:sz w:val="21"/>
          <w:szCs w:val="21"/>
          <w:highlight w:val="green"/>
          <w:lang w:val="en-AU" w:eastAsia="en-AU"/>
        </w:rPr>
      </w:pPr>
      <w:r w:rsidRPr="00FC79AE">
        <w:rPr>
          <w:rFonts w:ascii="Arial" w:eastAsia="Times New Roman" w:hAnsi="Arial" w:cs="Arial"/>
          <w:i/>
          <w:color w:val="222222"/>
          <w:sz w:val="21"/>
          <w:szCs w:val="21"/>
          <w:lang w:val="en-AU" w:eastAsia="en-AU"/>
        </w:rPr>
        <w:t>(VTS33/output/8 refers)</w:t>
      </w:r>
    </w:p>
  </w:comment>
  <w:comment w:id="126" w:author="Abercrombie, Kerrie" w:date="2021-03-26T10:23:00Z" w:initials="AK">
    <w:p w14:paraId="6AEDC808" w14:textId="346DD6DC" w:rsidR="00E141C7" w:rsidRDefault="00E141C7">
      <w:pPr>
        <w:pStyle w:val="CommentText"/>
      </w:pPr>
      <w:r>
        <w:rPr>
          <w:rStyle w:val="CommentReference"/>
        </w:rPr>
        <w:annotationRef/>
      </w:r>
      <w:r>
        <w:t>No questions have been identified against clause 7.4 – Communication.   Suggest that this section be deleted from the compliance matrix.</w:t>
      </w:r>
    </w:p>
  </w:comment>
  <w:comment w:id="139" w:author="Abercrombie, Kerrie" w:date="2021-03-26T10:28:00Z" w:initials="AK">
    <w:p w14:paraId="07EABA74" w14:textId="4AF9DDCE" w:rsidR="00E141C7" w:rsidRDefault="00E141C7">
      <w:pPr>
        <w:pStyle w:val="CommentText"/>
      </w:pPr>
      <w:r>
        <w:rPr>
          <w:rStyle w:val="CommentReference"/>
        </w:rPr>
        <w:annotationRef/>
      </w:r>
      <w:r>
        <w:t>No questions have been identified to be asked against clause 10.2 – Continual Improvement.   Suggest that this section be deleted from the compliance matrix.</w:t>
      </w:r>
    </w:p>
  </w:comment>
  <w:comment w:id="154" w:author="Abercrombie, Kerrie" w:date="2021-03-24T20:42:00Z" w:initials="AK">
    <w:p w14:paraId="0A214C6A" w14:textId="54BCB319" w:rsidR="00E141C7" w:rsidRDefault="00E141C7">
      <w:pPr>
        <w:pStyle w:val="CommentText"/>
      </w:pPr>
      <w:r>
        <w:rPr>
          <w:rStyle w:val="CommentReference"/>
        </w:rPr>
        <w:annotationRef/>
      </w:r>
      <w:r w:rsidR="00A47EAD">
        <w:rPr>
          <w:highlight w:val="green"/>
        </w:rPr>
        <w:t xml:space="preserve">Task Group reviewed UP TO HERE AT </w:t>
      </w:r>
      <w:r w:rsidRPr="00A47EAD">
        <w:rPr>
          <w:highlight w:val="green"/>
        </w:rPr>
        <w:t>VTS 50</w:t>
      </w:r>
    </w:p>
  </w:comment>
  <w:comment w:id="176" w:author="Abercrombie, Kerrie" w:date="2021-03-24T20:37:00Z" w:initials="AK">
    <w:p w14:paraId="3CA28410" w14:textId="0BFA86A1" w:rsidR="00E141C7" w:rsidRDefault="00E141C7">
      <w:pPr>
        <w:pStyle w:val="CommentText"/>
      </w:pPr>
      <w:r>
        <w:rPr>
          <w:rStyle w:val="CommentReference"/>
        </w:rPr>
        <w:annotationRef/>
      </w:r>
      <w:r w:rsidR="00C3335C" w:rsidRPr="00F632F2">
        <w:rPr>
          <w:highlight w:val="cyan"/>
        </w:rPr>
        <w:t>Consistency tweaks</w:t>
      </w:r>
      <w:r w:rsidR="00F632F2" w:rsidRPr="00F632F2">
        <w:rPr>
          <w:highlight w:val="cyan"/>
        </w:rPr>
        <w:t xml:space="preserve"> with section 4.4.1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A8518A" w15:done="0"/>
  <w15:commentEx w15:paraId="579E5454" w15:done="0"/>
  <w15:commentEx w15:paraId="6B6DC61F" w15:done="0"/>
  <w15:commentEx w15:paraId="4C8DF569" w15:done="0"/>
  <w15:commentEx w15:paraId="59A1107F" w15:done="0"/>
  <w15:commentEx w15:paraId="75B71586" w15:done="0"/>
  <w15:commentEx w15:paraId="59678F8A" w15:done="0"/>
  <w15:commentEx w15:paraId="5AA91AD8" w15:done="0"/>
  <w15:commentEx w15:paraId="7A9989CC" w15:done="0"/>
  <w15:commentEx w15:paraId="6AEDC808" w15:done="0"/>
  <w15:commentEx w15:paraId="07EABA74" w15:done="0"/>
  <w15:commentEx w15:paraId="0A214C6A" w15:done="0"/>
  <w15:commentEx w15:paraId="3CA284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5EFE8" w16cex:dateUtc="2021-03-24T06:05:00Z"/>
  <w16cex:commentExtensible w16cex:durableId="2405F1B5" w16cex:dateUtc="2021-03-24T06:13:00Z"/>
  <w16cex:commentExtensible w16cex:durableId="2405F179" w16cex:dateUtc="2021-03-24T06:12:00Z"/>
  <w16cex:commentExtensible w16cex:durableId="2405F19A" w16cex:dateUtc="2021-03-24T06:12:00Z"/>
  <w16cex:commentExtensible w16cex:durableId="2405F236" w16cex:dateUtc="2021-03-24T06:15:00Z"/>
  <w16cex:commentExtensible w16cex:durableId="2405F37F" w16cex:dateUtc="2021-03-24T06:21:00Z"/>
  <w16cex:commentExtensible w16cex:durableId="2405F294" w16cex:dateUtc="2021-03-24T06:17:00Z"/>
  <w16cex:commentExtensible w16cex:durableId="2405F4E7" w16cex:dateUtc="2021-03-24T06: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79E5454" w16cid:durableId="2405EF94"/>
  <w16cid:commentId w16cid:paraId="2ED08100" w16cid:durableId="2405EF95"/>
  <w16cid:commentId w16cid:paraId="7D37930E" w16cid:durableId="2405EF96"/>
  <w16cid:commentId w16cid:paraId="69D59F26" w16cid:durableId="2405EFE8"/>
  <w16cid:commentId w16cid:paraId="07C5110B" w16cid:durableId="2405F1B5"/>
  <w16cid:commentId w16cid:paraId="0812417F" w16cid:durableId="2405F179"/>
  <w16cid:commentId w16cid:paraId="0C124A7B" w16cid:durableId="2405F19A"/>
  <w16cid:commentId w16cid:paraId="1A0680AF" w16cid:durableId="2405F236"/>
  <w16cid:commentId w16cid:paraId="2271D376" w16cid:durableId="2405F37F"/>
  <w16cid:commentId w16cid:paraId="05E2C377" w16cid:durableId="2405F294"/>
  <w16cid:commentId w16cid:paraId="4C8DF569" w16cid:durableId="2405EF97"/>
  <w16cid:commentId w16cid:paraId="6C16B605" w16cid:durableId="2405EF98"/>
  <w16cid:commentId w16cid:paraId="558CB45B" w16cid:durableId="2405F4E7"/>
  <w16cid:commentId w16cid:paraId="59A1107F" w16cid:durableId="23ABEB85"/>
  <w16cid:commentId w16cid:paraId="1832833B" w16cid:durableId="2405EF9A"/>
  <w16cid:commentId w16cid:paraId="75B71586" w16cid:durableId="23F72FA5"/>
  <w16cid:commentId w16cid:paraId="59678F8A" w16cid:durableId="23F72FA6"/>
  <w16cid:commentId w16cid:paraId="10C04C2C" w16cid:durableId="23F72FA7"/>
  <w16cid:commentId w16cid:paraId="5AA91AD8" w16cid:durableId="23F72FA9"/>
  <w16cid:commentId w16cid:paraId="6BE02099" w16cid:durableId="23F72FAA"/>
  <w16cid:commentId w16cid:paraId="5CB908E0" w16cid:durableId="23F72FAB"/>
  <w16cid:commentId w16cid:paraId="7A9989CC" w16cid:durableId="23F72F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95F18" w14:textId="77777777" w:rsidR="00A16EDE" w:rsidRDefault="00A16EDE" w:rsidP="003274DB">
      <w:r>
        <w:separator/>
      </w:r>
    </w:p>
    <w:p w14:paraId="2FE20A9D" w14:textId="77777777" w:rsidR="00A16EDE" w:rsidRDefault="00A16EDE"/>
  </w:endnote>
  <w:endnote w:type="continuationSeparator" w:id="0">
    <w:p w14:paraId="4C84286D" w14:textId="77777777" w:rsidR="00A16EDE" w:rsidRDefault="00A16EDE" w:rsidP="003274DB">
      <w:r>
        <w:continuationSeparator/>
      </w:r>
    </w:p>
    <w:p w14:paraId="050FC860" w14:textId="77777777" w:rsidR="00A16EDE" w:rsidRDefault="00A16E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AC97" w14:textId="77777777" w:rsidR="00E141C7" w:rsidRDefault="00E141C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E141C7" w:rsidRDefault="00E141C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E141C7" w:rsidRDefault="00E141C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E141C7" w:rsidRDefault="00E141C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E141C7" w:rsidRDefault="00E141C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386AA" w14:textId="0EA69338" w:rsidR="00E141C7" w:rsidRDefault="00E141C7" w:rsidP="008747E0">
    <w:pPr>
      <w:pStyle w:val="Footer"/>
    </w:pPr>
    <w:r w:rsidRPr="00442889">
      <w:rPr>
        <w:noProof/>
        <w:lang w:val="en-AU" w:eastAsia="en-AU"/>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B37D9B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E141C7" w:rsidRPr="00ED2A8D" w:rsidRDefault="00E141C7" w:rsidP="008747E0">
    <w:pPr>
      <w:pStyle w:val="Footer"/>
    </w:pPr>
  </w:p>
  <w:p w14:paraId="05175766" w14:textId="4098D326" w:rsidR="00E141C7" w:rsidRPr="00ED2A8D" w:rsidRDefault="00E141C7" w:rsidP="002735DD">
    <w:pPr>
      <w:pStyle w:val="Footer"/>
      <w:tabs>
        <w:tab w:val="left" w:pos="1781"/>
      </w:tabs>
    </w:pPr>
    <w:r>
      <w:tab/>
    </w:r>
  </w:p>
  <w:p w14:paraId="6B80A5D7" w14:textId="77777777" w:rsidR="00E141C7" w:rsidRPr="00ED2A8D" w:rsidRDefault="00E141C7" w:rsidP="008747E0">
    <w:pPr>
      <w:pStyle w:val="Footer"/>
    </w:pPr>
  </w:p>
  <w:p w14:paraId="41671561" w14:textId="6F50965C" w:rsidR="00E141C7" w:rsidRPr="00ED2A8D" w:rsidRDefault="00E141C7"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D9A86" w14:textId="77777777" w:rsidR="00E141C7" w:rsidRDefault="00E141C7"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CF661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05BF922E" w:rsidR="00E141C7" w:rsidRPr="00C907DF" w:rsidRDefault="00E141C7"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FD5BCF">
      <w:rPr>
        <w:noProof/>
        <w:szCs w:val="15"/>
      </w:rPr>
      <w:t>Guideline</w:t>
    </w:r>
    <w:r>
      <w:rPr>
        <w:noProof/>
        <w:szCs w:val="15"/>
        <w:lang w:val="fr-FR"/>
      </w:rPr>
      <w:t xml:space="preserve"> 1014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38D0AA4D" w:rsidR="00E141C7" w:rsidRPr="00525922" w:rsidRDefault="00E141C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A075A" w14:textId="77777777" w:rsidR="00E141C7" w:rsidRPr="00C716E5" w:rsidRDefault="00E141C7" w:rsidP="00C716E5">
    <w:pPr>
      <w:pStyle w:val="Footer"/>
      <w:rPr>
        <w:sz w:val="15"/>
        <w:szCs w:val="15"/>
      </w:rPr>
    </w:pPr>
  </w:p>
  <w:p w14:paraId="6FC904F9" w14:textId="77777777" w:rsidR="00E141C7" w:rsidRDefault="00E141C7" w:rsidP="00C716E5">
    <w:pPr>
      <w:pStyle w:val="Footerportrait"/>
    </w:pPr>
  </w:p>
  <w:p w14:paraId="0DD0B946" w14:textId="35C6DA20" w:rsidR="00E141C7" w:rsidRPr="00C907DF" w:rsidRDefault="00E141C7" w:rsidP="00C716E5">
    <w:pPr>
      <w:pStyle w:val="Footerportrait"/>
      <w:rPr>
        <w:rStyle w:val="PageNumber"/>
        <w:szCs w:val="15"/>
      </w:rPr>
    </w:pPr>
    <w:fldSimple w:instr=" STYLEREF &quot;Document type&quot; \* MERGEFORMAT ">
      <w:r w:rsidR="003B2066">
        <w:t>IALA Guideline</w:t>
      </w:r>
    </w:fldSimple>
    <w:r w:rsidRPr="00C907DF">
      <w:t xml:space="preserve"> </w:t>
    </w:r>
    <w:fldSimple w:instr=" STYLEREF &quot;Document number&quot; \* MERGEFORMAT ">
      <w:r w:rsidR="003B2066">
        <w:t>Guideline 1014</w:t>
      </w:r>
    </w:fldSimple>
    <w:r w:rsidRPr="00C907DF">
      <w:t xml:space="preserve"> –</w:t>
    </w:r>
    <w:r>
      <w:t xml:space="preserve"> </w:t>
    </w:r>
    <w:fldSimple w:instr=" STYLEREF &quot;Document name&quot; \* MERGEFORMAT ">
      <w:r w:rsidR="003B2066">
        <w:t xml:space="preserve">ACCREDITATION OF VTS TRAINING ORGANIZATIONS AND APPROVAL TO </w:t>
      </w:r>
      <w:r w:rsidR="003B2066">
        <w:br/>
        <w:t>DELIVER IALA MODEL COURSES</w:t>
      </w:r>
    </w:fldSimple>
  </w:p>
  <w:p w14:paraId="1B606CCD" w14:textId="53343DA7" w:rsidR="00E141C7" w:rsidRPr="00C907DF" w:rsidRDefault="00E141C7" w:rsidP="00C716E5">
    <w:pPr>
      <w:pStyle w:val="Footerportrait"/>
    </w:pPr>
    <w:fldSimple w:instr=" STYLEREF &quot;Edition number&quot; \* MERGEFORMAT ">
      <w:r w:rsidR="003B2066">
        <w:t>Edition 4.0</w:t>
      </w:r>
    </w:fldSimple>
    <w:r>
      <w:t xml:space="preserve">  </w:t>
    </w:r>
    <w:fldSimple w:instr=" STYLEREF &quot;Document date&quot; \* MERGEFORMAT ">
      <w:r w:rsidR="003B2066">
        <w:t>Revokes Guideline [number]</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3B2066">
      <w:rPr>
        <w:rStyle w:val="PageNumber"/>
        <w:szCs w:val="15"/>
      </w:rPr>
      <w:t>4</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65AF4" w14:textId="77777777" w:rsidR="00E141C7" w:rsidRDefault="00E141C7" w:rsidP="00C716E5">
    <w:pPr>
      <w:pStyle w:val="Footer"/>
    </w:pPr>
  </w:p>
  <w:p w14:paraId="4D7BEBDA" w14:textId="77777777" w:rsidR="00E141C7" w:rsidRDefault="00E141C7" w:rsidP="00C716E5">
    <w:pPr>
      <w:pStyle w:val="Footerportrait"/>
    </w:pPr>
  </w:p>
  <w:p w14:paraId="2613E04A" w14:textId="0C82429F" w:rsidR="00E141C7" w:rsidRPr="00C907DF" w:rsidRDefault="00E141C7" w:rsidP="00C716E5">
    <w:pPr>
      <w:pStyle w:val="Footerportrait"/>
      <w:rPr>
        <w:rStyle w:val="PageNumber"/>
        <w:szCs w:val="15"/>
      </w:rPr>
    </w:pPr>
    <w:fldSimple w:instr=" STYLEREF &quot;Document type&quot; \* MERGEFORMAT ">
      <w:r w:rsidR="003B2066">
        <w:t>IALA Guideline</w:t>
      </w:r>
    </w:fldSimple>
    <w:r w:rsidRPr="00C907DF">
      <w:t xml:space="preserve"> </w:t>
    </w:r>
    <w:fldSimple w:instr=" STYLEREF &quot;Document number&quot; \* MERGEFORMAT ">
      <w:r w:rsidR="003B2066">
        <w:t>Guideline 1014</w:t>
      </w:r>
    </w:fldSimple>
    <w:r w:rsidRPr="00C907DF">
      <w:t xml:space="preserve"> –</w:t>
    </w:r>
    <w:r>
      <w:t xml:space="preserve"> </w:t>
    </w:r>
    <w:fldSimple w:instr=" STYLEREF &quot;Document name&quot; \* MERGEFORMAT ">
      <w:r w:rsidR="003B2066">
        <w:t xml:space="preserve">ACCREDITATION OF VTS TRAINING ORGANIZATIONS AND APPROVAL TO </w:t>
      </w:r>
      <w:r w:rsidR="003B2066">
        <w:br/>
        <w:t>DELIVER IALA MODEL COURSES</w:t>
      </w:r>
    </w:fldSimple>
  </w:p>
  <w:p w14:paraId="63904568" w14:textId="7A28F03D" w:rsidR="00E141C7" w:rsidRPr="00525922" w:rsidRDefault="00E141C7" w:rsidP="00C716E5">
    <w:pPr>
      <w:pStyle w:val="Footerportrait"/>
    </w:pPr>
    <w:fldSimple w:instr=" STYLEREF &quot;Edition number&quot; \* MERGEFORMAT ">
      <w:r w:rsidR="003B2066">
        <w:t>Edition 4.0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3B2066">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60C83" w14:textId="77777777" w:rsidR="00E141C7" w:rsidRDefault="00E141C7" w:rsidP="00C716E5">
    <w:pPr>
      <w:pStyle w:val="Footer"/>
    </w:pPr>
  </w:p>
  <w:p w14:paraId="663AE836" w14:textId="77777777" w:rsidR="00E141C7" w:rsidRDefault="00E141C7" w:rsidP="00C716E5">
    <w:pPr>
      <w:pStyle w:val="Footerportrait"/>
    </w:pPr>
  </w:p>
  <w:p w14:paraId="7CEB4BBC" w14:textId="64F27E38" w:rsidR="00E141C7" w:rsidRPr="00C907DF" w:rsidRDefault="00E141C7" w:rsidP="00760004">
    <w:pPr>
      <w:pStyle w:val="Footerportrait"/>
      <w:tabs>
        <w:tab w:val="clear" w:pos="10206"/>
        <w:tab w:val="right" w:pos="15704"/>
      </w:tabs>
    </w:pPr>
    <w:fldSimple w:instr=" STYLEREF &quot;Document type&quot; \* MERGEFORMAT ">
      <w:r w:rsidR="003B2066">
        <w:t>IALA Guideline</w:t>
      </w:r>
    </w:fldSimple>
    <w:r w:rsidRPr="00C907DF">
      <w:t xml:space="preserve"> </w:t>
    </w:r>
    <w:fldSimple w:instr=" STYLEREF &quot;Document number&quot; \* MERGEFORMAT ">
      <w:r w:rsidR="003B2066">
        <w:t>Guideline 1014</w:t>
      </w:r>
    </w:fldSimple>
    <w:r w:rsidRPr="00C907DF">
      <w:t xml:space="preserve"> –</w:t>
    </w:r>
    <w:r>
      <w:t xml:space="preserve"> </w:t>
    </w:r>
    <w:fldSimple w:instr=" STYLEREF &quot;Document name&quot; \* MERGEFORMAT ">
      <w:r w:rsidR="003B2066">
        <w:t xml:space="preserve">ACCREDITATION OF VTS TRAINING ORGANIZATIONS AND APPROVAL TO </w:t>
      </w:r>
      <w:r w:rsidR="003B2066">
        <w:br/>
        <w:t>DELIVER IALA MODEL COURSES</w:t>
      </w:r>
    </w:fldSimple>
    <w:r>
      <w:tab/>
    </w:r>
  </w:p>
  <w:p w14:paraId="69C56F9E" w14:textId="39AE0EC0" w:rsidR="00E141C7" w:rsidRPr="00C907DF" w:rsidRDefault="00E141C7" w:rsidP="00760004">
    <w:pPr>
      <w:pStyle w:val="Footerportrait"/>
      <w:tabs>
        <w:tab w:val="clear" w:pos="10206"/>
        <w:tab w:val="right" w:pos="15704"/>
      </w:tabs>
    </w:pPr>
    <w:fldSimple w:instr=" STYLEREF &quot;Edition number&quot; \* MERGEFORMAT ">
      <w:r w:rsidR="003B2066">
        <w:t>Edition 4.0</w:t>
      </w:r>
    </w:fldSimple>
    <w:r>
      <w:t xml:space="preserve">  </w:t>
    </w:r>
    <w:fldSimple w:instr=" STYLEREF &quot;Document date&quot; \* MERGEFORMAT ">
      <w:r w:rsidR="003B2066">
        <w:t>Revokes Guideline [number]</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3B2066">
      <w:rPr>
        <w:rStyle w:val="PageNumber"/>
        <w:szCs w:val="15"/>
      </w:rPr>
      <w:t>21</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958268" w14:textId="77777777" w:rsidR="00A16EDE" w:rsidRDefault="00A16EDE" w:rsidP="003274DB">
      <w:r>
        <w:separator/>
      </w:r>
    </w:p>
    <w:p w14:paraId="48B8D77A" w14:textId="77777777" w:rsidR="00A16EDE" w:rsidRDefault="00A16EDE"/>
  </w:footnote>
  <w:footnote w:type="continuationSeparator" w:id="0">
    <w:p w14:paraId="0D0522AC" w14:textId="77777777" w:rsidR="00A16EDE" w:rsidRDefault="00A16EDE" w:rsidP="003274DB">
      <w:r>
        <w:continuationSeparator/>
      </w:r>
    </w:p>
    <w:p w14:paraId="190FE9D8" w14:textId="77777777" w:rsidR="00A16EDE" w:rsidRDefault="00A16ED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B1184" w14:textId="22E1F43B" w:rsidR="00E141C7" w:rsidRDefault="00E141C7">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5749" w14:textId="0B11A77F" w:rsidR="00E141C7" w:rsidRDefault="00E141C7">
    <w:pPr>
      <w:pStyle w:val="Header"/>
    </w:pPr>
    <w:r>
      <w:rPr>
        <w:noProof/>
      </w:rPr>
      <w:pict w14:anchorId="0AD79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7582F" w14:textId="4FBDA0D2" w:rsidR="00E141C7" w:rsidRPr="00667792" w:rsidRDefault="00E141C7" w:rsidP="00667792">
    <w:pPr>
      <w:pStyle w:val="Header"/>
    </w:pPr>
    <w:r>
      <w:rPr>
        <w:noProof/>
      </w:rPr>
      <w:pict w14:anchorId="2C04D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645FA" w14:textId="13BBEC6E" w:rsidR="00E141C7" w:rsidRDefault="00E141C7">
    <w:pPr>
      <w:pStyle w:val="Header"/>
    </w:pPr>
    <w:r>
      <w:rPr>
        <w:noProof/>
      </w:rPr>
      <w:pict w14:anchorId="5C250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2A9E" w14:textId="4967795E" w:rsidR="00E141C7" w:rsidRDefault="00E141C7" w:rsidP="00B6066D">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442889">
      <w:rPr>
        <w:noProof/>
        <w:lang w:val="en-AU" w:eastAsia="en-AU"/>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77777777" w:rsidR="00E141C7" w:rsidRDefault="00E141C7" w:rsidP="00B6066D">
    <w:pPr>
      <w:pStyle w:val="Header"/>
      <w:jc w:val="right"/>
    </w:pPr>
  </w:p>
  <w:p w14:paraId="294C62FA" w14:textId="77777777" w:rsidR="00E141C7" w:rsidRDefault="00E141C7" w:rsidP="00B6066D">
    <w:pPr>
      <w:pStyle w:val="Header"/>
      <w:jc w:val="right"/>
    </w:pPr>
  </w:p>
  <w:p w14:paraId="36C3E9FB" w14:textId="379BEF4B" w:rsidR="00E141C7" w:rsidRDefault="00E141C7" w:rsidP="008747E0">
    <w:pPr>
      <w:pStyle w:val="Header"/>
    </w:pPr>
  </w:p>
  <w:p w14:paraId="14F42252" w14:textId="6D14E74F" w:rsidR="00E141C7" w:rsidRDefault="00E141C7" w:rsidP="008747E0">
    <w:pPr>
      <w:pStyle w:val="Header"/>
    </w:pPr>
  </w:p>
  <w:p w14:paraId="74D558FC" w14:textId="55FAA32E" w:rsidR="00E141C7" w:rsidRDefault="00E141C7" w:rsidP="008747E0">
    <w:pPr>
      <w:pStyle w:val="Header"/>
    </w:pPr>
    <w:r>
      <w:rPr>
        <w:noProof/>
        <w:lang w:val="en-AU" w:eastAsia="en-AU"/>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E141C7" w:rsidRPr="00ED2A8D" w:rsidRDefault="00E141C7" w:rsidP="008747E0">
    <w:pPr>
      <w:pStyle w:val="Header"/>
    </w:pPr>
  </w:p>
  <w:p w14:paraId="6AD2C8D3" w14:textId="681F1255" w:rsidR="00E141C7" w:rsidRPr="00ED2A8D" w:rsidRDefault="00E141C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D27DC" w14:textId="31C2ECCA" w:rsidR="00E141C7" w:rsidRDefault="00E141C7">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E141C7" w:rsidRDefault="00E141C7">
    <w:pPr>
      <w:pStyle w:val="Header"/>
    </w:pPr>
  </w:p>
  <w:p w14:paraId="60B8593E" w14:textId="77777777" w:rsidR="00E141C7" w:rsidRDefault="00E141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2813E" w14:textId="049D6A65" w:rsidR="00E141C7" w:rsidRDefault="00E141C7">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F0FE5" w14:textId="5D60B083" w:rsidR="00E141C7" w:rsidRPr="00ED2A8D" w:rsidRDefault="00E141C7" w:rsidP="008747E0">
    <w:pPr>
      <w:pStyle w:val="Header"/>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E141C7" w:rsidRPr="00ED2A8D" w:rsidRDefault="00E141C7" w:rsidP="008747E0">
    <w:pPr>
      <w:pStyle w:val="Header"/>
    </w:pPr>
  </w:p>
  <w:p w14:paraId="20BBBC6D" w14:textId="77777777" w:rsidR="00E141C7" w:rsidRDefault="00E141C7" w:rsidP="008747E0">
    <w:pPr>
      <w:pStyle w:val="Header"/>
    </w:pPr>
  </w:p>
  <w:p w14:paraId="5D38743E" w14:textId="77777777" w:rsidR="00E141C7" w:rsidRDefault="00E141C7" w:rsidP="008747E0">
    <w:pPr>
      <w:pStyle w:val="Header"/>
    </w:pPr>
  </w:p>
  <w:p w14:paraId="59D055C6" w14:textId="77777777" w:rsidR="00E141C7" w:rsidRDefault="00E141C7" w:rsidP="008747E0">
    <w:pPr>
      <w:pStyle w:val="Header"/>
    </w:pPr>
  </w:p>
  <w:p w14:paraId="2877724F" w14:textId="77777777" w:rsidR="00E141C7" w:rsidRPr="00441393" w:rsidRDefault="00E141C7" w:rsidP="00441393">
    <w:pPr>
      <w:pStyle w:val="Contents"/>
    </w:pPr>
    <w:r>
      <w:t>DOCUMENT REVISION</w:t>
    </w:r>
  </w:p>
  <w:p w14:paraId="09691153" w14:textId="77777777" w:rsidR="00E141C7" w:rsidRPr="00ED2A8D" w:rsidRDefault="00E141C7" w:rsidP="008747E0">
    <w:pPr>
      <w:pStyle w:val="Header"/>
    </w:pPr>
  </w:p>
  <w:p w14:paraId="1ECA61B7" w14:textId="77777777" w:rsidR="00E141C7" w:rsidRPr="00AC33A2" w:rsidRDefault="00E141C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AD1AA" w14:textId="62BFB40D" w:rsidR="00E141C7" w:rsidRDefault="00E141C7">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F8321" w14:textId="63341AB2" w:rsidR="00E141C7" w:rsidRDefault="00E141C7">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6E5F9" w14:textId="7423AA12" w:rsidR="00E141C7" w:rsidRPr="00ED2A8D" w:rsidRDefault="00E141C7"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E141C7" w:rsidRPr="00ED2A8D" w:rsidRDefault="00E141C7" w:rsidP="008747E0">
    <w:pPr>
      <w:pStyle w:val="Header"/>
    </w:pPr>
  </w:p>
  <w:p w14:paraId="15D53F0E" w14:textId="77777777" w:rsidR="00E141C7" w:rsidRDefault="00E141C7" w:rsidP="008747E0">
    <w:pPr>
      <w:pStyle w:val="Header"/>
    </w:pPr>
  </w:p>
  <w:p w14:paraId="30E0B82E" w14:textId="77777777" w:rsidR="00E141C7" w:rsidRDefault="00E141C7" w:rsidP="008747E0">
    <w:pPr>
      <w:pStyle w:val="Header"/>
    </w:pPr>
  </w:p>
  <w:p w14:paraId="38068A1D" w14:textId="77777777" w:rsidR="00E141C7" w:rsidRDefault="00E141C7" w:rsidP="008747E0">
    <w:pPr>
      <w:pStyle w:val="Header"/>
    </w:pPr>
  </w:p>
  <w:p w14:paraId="6DED465C" w14:textId="77777777" w:rsidR="00E141C7" w:rsidRPr="00441393" w:rsidRDefault="00E141C7" w:rsidP="00441393">
    <w:pPr>
      <w:pStyle w:val="Contents"/>
    </w:pPr>
    <w:r>
      <w:t>CONTENTS</w:t>
    </w:r>
  </w:p>
  <w:p w14:paraId="42B130BB" w14:textId="77777777" w:rsidR="00E141C7" w:rsidRDefault="00E141C7" w:rsidP="0078486B">
    <w:pPr>
      <w:pStyle w:val="Header"/>
      <w:spacing w:line="140" w:lineRule="exact"/>
    </w:pPr>
  </w:p>
  <w:p w14:paraId="22A752C6" w14:textId="77777777" w:rsidR="00E141C7" w:rsidRPr="00AC33A2" w:rsidRDefault="00E141C7"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1E8F6" w14:textId="797DEE34" w:rsidR="00E141C7" w:rsidRPr="00ED2A8D" w:rsidRDefault="00E141C7"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E141C7" w:rsidRPr="00ED2A8D" w:rsidRDefault="00E141C7" w:rsidP="00C716E5">
    <w:pPr>
      <w:pStyle w:val="Header"/>
    </w:pPr>
  </w:p>
  <w:p w14:paraId="30E6C01B" w14:textId="77777777" w:rsidR="00E141C7" w:rsidRDefault="00E141C7" w:rsidP="00C716E5">
    <w:pPr>
      <w:pStyle w:val="Header"/>
    </w:pPr>
  </w:p>
  <w:p w14:paraId="1F64AB92" w14:textId="77777777" w:rsidR="00E141C7" w:rsidRDefault="00E141C7" w:rsidP="00C716E5">
    <w:pPr>
      <w:pStyle w:val="Header"/>
    </w:pPr>
  </w:p>
  <w:p w14:paraId="7416B8C2" w14:textId="77777777" w:rsidR="00E141C7" w:rsidRDefault="00E141C7" w:rsidP="00C716E5">
    <w:pPr>
      <w:pStyle w:val="Header"/>
    </w:pPr>
  </w:p>
  <w:p w14:paraId="26BAD793" w14:textId="77777777" w:rsidR="00E141C7" w:rsidRPr="00441393" w:rsidRDefault="00E141C7" w:rsidP="00C716E5">
    <w:pPr>
      <w:pStyle w:val="Contents"/>
    </w:pPr>
    <w:r>
      <w:t>CONTENTS</w:t>
    </w:r>
  </w:p>
  <w:p w14:paraId="68ECE7DC" w14:textId="77777777" w:rsidR="00E141C7" w:rsidRPr="00ED2A8D" w:rsidRDefault="00E141C7" w:rsidP="00C716E5">
    <w:pPr>
      <w:pStyle w:val="Header"/>
    </w:pPr>
  </w:p>
  <w:p w14:paraId="6387CB5F" w14:textId="77777777" w:rsidR="00E141C7" w:rsidRPr="00AC33A2" w:rsidRDefault="00E141C7" w:rsidP="00C716E5">
    <w:pPr>
      <w:pStyle w:val="Header"/>
      <w:spacing w:line="140" w:lineRule="exact"/>
    </w:pPr>
  </w:p>
  <w:p w14:paraId="6B91DD4A" w14:textId="77777777" w:rsidR="00E141C7" w:rsidRDefault="00E141C7">
    <w:pPr>
      <w:pStyle w:val="Header"/>
    </w:pPr>
    <w:r>
      <w:rPr>
        <w:noProof/>
        <w:lang w:val="en-AU" w:eastAsia="en-AU"/>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A368AC"/>
    <w:multiLevelType w:val="hybridMultilevel"/>
    <w:tmpl w:val="499C44D6"/>
    <w:lvl w:ilvl="0" w:tplc="439AE33E">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3241F2C"/>
    <w:multiLevelType w:val="hybridMultilevel"/>
    <w:tmpl w:val="127A3A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E35460"/>
    <w:multiLevelType w:val="hybridMultilevel"/>
    <w:tmpl w:val="39C4A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1A92A6F"/>
    <w:multiLevelType w:val="hybridMultilevel"/>
    <w:tmpl w:val="49CC92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2020A77"/>
    <w:multiLevelType w:val="hybridMultilevel"/>
    <w:tmpl w:val="50D8BEE2"/>
    <w:lvl w:ilvl="0" w:tplc="770C9388">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5435B8"/>
    <w:multiLevelType w:val="hybridMultilevel"/>
    <w:tmpl w:val="3F807C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4D604AD"/>
    <w:multiLevelType w:val="hybridMultilevel"/>
    <w:tmpl w:val="D78499CE"/>
    <w:lvl w:ilvl="0" w:tplc="0C090001">
      <w:start w:val="1"/>
      <w:numFmt w:val="bullet"/>
      <w:lvlText w:val=""/>
      <w:lvlJc w:val="left"/>
      <w:pPr>
        <w:ind w:left="414"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5435AE9"/>
    <w:multiLevelType w:val="hybridMultilevel"/>
    <w:tmpl w:val="DE7A8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600458A"/>
    <w:multiLevelType w:val="hybridMultilevel"/>
    <w:tmpl w:val="FF9231D8"/>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84140D"/>
    <w:multiLevelType w:val="hybridMultilevel"/>
    <w:tmpl w:val="E124B4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B971F06"/>
    <w:multiLevelType w:val="multilevel"/>
    <w:tmpl w:val="D0445670"/>
    <w:lvl w:ilvl="0">
      <w:start w:val="1"/>
      <w:numFmt w:val="bullet"/>
      <w:lvlText w:val=""/>
      <w:lvlJc w:val="left"/>
      <w:pPr>
        <w:tabs>
          <w:tab w:val="num" w:pos="0"/>
        </w:tabs>
        <w:ind w:left="567" w:hanging="567"/>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CB62AF8"/>
    <w:multiLevelType w:val="hybridMultilevel"/>
    <w:tmpl w:val="72C45DFE"/>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23" w15:restartNumberingAfterBreak="0">
    <w:nsid w:val="1D6571F1"/>
    <w:multiLevelType w:val="hybridMultilevel"/>
    <w:tmpl w:val="D53E4E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1E2C2C0D"/>
    <w:multiLevelType w:val="multilevel"/>
    <w:tmpl w:val="40428718"/>
    <w:lvl w:ilvl="0">
      <w:start w:val="1"/>
      <w:numFmt w:val="decimal"/>
      <w:lvlText w:val="%1."/>
      <w:lvlJc w:val="left"/>
      <w:pPr>
        <w:tabs>
          <w:tab w:val="num" w:pos="0"/>
        </w:tabs>
        <w:ind w:left="709" w:hanging="709"/>
      </w:pPr>
      <w:rPr>
        <w:rFonts w:hint="default"/>
        <w:b/>
        <w:i w:val="0"/>
        <w:color w:val="407EC9"/>
        <w:sz w:val="28"/>
      </w:rPr>
    </w:lvl>
    <w:lvl w:ilvl="1">
      <w:start w:val="1"/>
      <w:numFmt w:val="decimal"/>
      <w:lvlText w:val="%1.%2."/>
      <w:lvlJc w:val="left"/>
      <w:pPr>
        <w:tabs>
          <w:tab w:val="num" w:pos="426"/>
        </w:tabs>
        <w:ind w:left="1277"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EB83EB7"/>
    <w:multiLevelType w:val="hybridMultilevel"/>
    <w:tmpl w:val="512C6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22542173"/>
    <w:multiLevelType w:val="hybridMultilevel"/>
    <w:tmpl w:val="07523E8E"/>
    <w:lvl w:ilvl="0" w:tplc="29C270A8">
      <w:start w:val="1"/>
      <w:numFmt w:val="bullet"/>
      <w:pStyle w:val="ListParagraph"/>
      <w:lvlText w:val=""/>
      <w:lvlJc w:val="left"/>
      <w:pPr>
        <w:ind w:left="992" w:hanging="360"/>
      </w:pPr>
      <w:rPr>
        <w:rFonts w:ascii="Symbol" w:hAnsi="Symbol" w:hint="default"/>
      </w:rPr>
    </w:lvl>
    <w:lvl w:ilvl="1" w:tplc="0C090003" w:tentative="1">
      <w:start w:val="1"/>
      <w:numFmt w:val="bullet"/>
      <w:lvlText w:val="o"/>
      <w:lvlJc w:val="left"/>
      <w:pPr>
        <w:ind w:left="1712" w:hanging="360"/>
      </w:pPr>
      <w:rPr>
        <w:rFonts w:ascii="Courier New" w:hAnsi="Courier New" w:cs="Courier New" w:hint="default"/>
      </w:rPr>
    </w:lvl>
    <w:lvl w:ilvl="2" w:tplc="0C090005" w:tentative="1">
      <w:start w:val="1"/>
      <w:numFmt w:val="bullet"/>
      <w:lvlText w:val=""/>
      <w:lvlJc w:val="left"/>
      <w:pPr>
        <w:ind w:left="2432" w:hanging="360"/>
      </w:pPr>
      <w:rPr>
        <w:rFonts w:ascii="Wingdings" w:hAnsi="Wingdings" w:hint="default"/>
      </w:rPr>
    </w:lvl>
    <w:lvl w:ilvl="3" w:tplc="0C090001" w:tentative="1">
      <w:start w:val="1"/>
      <w:numFmt w:val="bullet"/>
      <w:lvlText w:val=""/>
      <w:lvlJc w:val="left"/>
      <w:pPr>
        <w:ind w:left="3152" w:hanging="360"/>
      </w:pPr>
      <w:rPr>
        <w:rFonts w:ascii="Symbol" w:hAnsi="Symbol" w:hint="default"/>
      </w:rPr>
    </w:lvl>
    <w:lvl w:ilvl="4" w:tplc="0C090003" w:tentative="1">
      <w:start w:val="1"/>
      <w:numFmt w:val="bullet"/>
      <w:lvlText w:val="o"/>
      <w:lvlJc w:val="left"/>
      <w:pPr>
        <w:ind w:left="3872" w:hanging="360"/>
      </w:pPr>
      <w:rPr>
        <w:rFonts w:ascii="Courier New" w:hAnsi="Courier New" w:cs="Courier New" w:hint="default"/>
      </w:rPr>
    </w:lvl>
    <w:lvl w:ilvl="5" w:tplc="0C090005" w:tentative="1">
      <w:start w:val="1"/>
      <w:numFmt w:val="bullet"/>
      <w:lvlText w:val=""/>
      <w:lvlJc w:val="left"/>
      <w:pPr>
        <w:ind w:left="4592" w:hanging="360"/>
      </w:pPr>
      <w:rPr>
        <w:rFonts w:ascii="Wingdings" w:hAnsi="Wingdings" w:hint="default"/>
      </w:rPr>
    </w:lvl>
    <w:lvl w:ilvl="6" w:tplc="0C090001" w:tentative="1">
      <w:start w:val="1"/>
      <w:numFmt w:val="bullet"/>
      <w:lvlText w:val=""/>
      <w:lvlJc w:val="left"/>
      <w:pPr>
        <w:ind w:left="5312" w:hanging="360"/>
      </w:pPr>
      <w:rPr>
        <w:rFonts w:ascii="Symbol" w:hAnsi="Symbol" w:hint="default"/>
      </w:rPr>
    </w:lvl>
    <w:lvl w:ilvl="7" w:tplc="0C090003" w:tentative="1">
      <w:start w:val="1"/>
      <w:numFmt w:val="bullet"/>
      <w:lvlText w:val="o"/>
      <w:lvlJc w:val="left"/>
      <w:pPr>
        <w:ind w:left="6032" w:hanging="360"/>
      </w:pPr>
      <w:rPr>
        <w:rFonts w:ascii="Courier New" w:hAnsi="Courier New" w:cs="Courier New" w:hint="default"/>
      </w:rPr>
    </w:lvl>
    <w:lvl w:ilvl="8" w:tplc="0C090005" w:tentative="1">
      <w:start w:val="1"/>
      <w:numFmt w:val="bullet"/>
      <w:lvlText w:val=""/>
      <w:lvlJc w:val="left"/>
      <w:pPr>
        <w:ind w:left="6752" w:hanging="360"/>
      </w:pPr>
      <w:rPr>
        <w:rFonts w:ascii="Wingdings" w:hAnsi="Wingdings" w:hint="default"/>
      </w:rPr>
    </w:lvl>
  </w:abstractNum>
  <w:abstractNum w:abstractNumId="2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8D700E3"/>
    <w:multiLevelType w:val="hybridMultilevel"/>
    <w:tmpl w:val="82581010"/>
    <w:lvl w:ilvl="0" w:tplc="0C090019">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15:restartNumberingAfterBreak="0">
    <w:nsid w:val="2AF95112"/>
    <w:multiLevelType w:val="hybridMultilevel"/>
    <w:tmpl w:val="DCA2BB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2C602CFA"/>
    <w:multiLevelType w:val="hybridMultilevel"/>
    <w:tmpl w:val="76FE7C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2C9D33F2"/>
    <w:multiLevelType w:val="hybridMultilevel"/>
    <w:tmpl w:val="25602B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2D152789"/>
    <w:multiLevelType w:val="hybridMultilevel"/>
    <w:tmpl w:val="B816D6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2DF4130C"/>
    <w:multiLevelType w:val="hybridMultilevel"/>
    <w:tmpl w:val="206E85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2E3157C4"/>
    <w:multiLevelType w:val="hybridMultilevel"/>
    <w:tmpl w:val="7E6A06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31BD5B34"/>
    <w:multiLevelType w:val="hybridMultilevel"/>
    <w:tmpl w:val="598E0D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31E6042E"/>
    <w:multiLevelType w:val="hybridMultilevel"/>
    <w:tmpl w:val="EAF68B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638348E"/>
    <w:multiLevelType w:val="hybridMultilevel"/>
    <w:tmpl w:val="B412CE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D292025"/>
    <w:multiLevelType w:val="hybridMultilevel"/>
    <w:tmpl w:val="A42EEC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E16088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FBE2F26"/>
    <w:multiLevelType w:val="hybridMultilevel"/>
    <w:tmpl w:val="C1E2B4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43E7457B"/>
    <w:multiLevelType w:val="hybridMultilevel"/>
    <w:tmpl w:val="619AC14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7D03456"/>
    <w:multiLevelType w:val="hybridMultilevel"/>
    <w:tmpl w:val="209E9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8D554E7"/>
    <w:multiLevelType w:val="hybridMultilevel"/>
    <w:tmpl w:val="EF5415DE"/>
    <w:lvl w:ilvl="0" w:tplc="3EF49124">
      <w:start w:val="1"/>
      <w:numFmt w:val="bullet"/>
      <w:lvlText w:val=""/>
      <w:lvlJc w:val="left"/>
      <w:pPr>
        <w:ind w:left="425" w:hanging="425"/>
      </w:pPr>
      <w:rPr>
        <w:rFonts w:ascii="Symbol" w:hAnsi="Symbol" w:hint="default"/>
        <w:color w:val="00558C"/>
      </w:rPr>
    </w:lvl>
    <w:lvl w:ilvl="1" w:tplc="59E038BE">
      <w:numFmt w:val="bullet"/>
      <w:lvlText w:val="•"/>
      <w:lvlJc w:val="left"/>
      <w:pPr>
        <w:ind w:left="1785" w:hanging="705"/>
      </w:pPr>
      <w:rPr>
        <w:rFonts w:ascii="Calibri" w:eastAsiaTheme="minorHAnsi" w:hAnsi="Calibri"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8DF5546"/>
    <w:multiLevelType w:val="hybridMultilevel"/>
    <w:tmpl w:val="2898A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495210B0"/>
    <w:multiLevelType w:val="hybridMultilevel"/>
    <w:tmpl w:val="A76C62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4DCF4354"/>
    <w:multiLevelType w:val="hybridMultilevel"/>
    <w:tmpl w:val="527846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4F442E92"/>
    <w:multiLevelType w:val="hybridMultilevel"/>
    <w:tmpl w:val="BEDEF6D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8" w15:restartNumberingAfterBreak="0">
    <w:nsid w:val="50867AF1"/>
    <w:multiLevelType w:val="hybridMultilevel"/>
    <w:tmpl w:val="6E2AA55A"/>
    <w:lvl w:ilvl="0" w:tplc="439AE33E">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1" w15:restartNumberingAfterBreak="0">
    <w:nsid w:val="5BC600CC"/>
    <w:multiLevelType w:val="hybridMultilevel"/>
    <w:tmpl w:val="83D282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5E467D9C"/>
    <w:multiLevelType w:val="hybridMultilevel"/>
    <w:tmpl w:val="4BA2F566"/>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64" w15:restartNumberingAfterBreak="0">
    <w:nsid w:val="61314D29"/>
    <w:multiLevelType w:val="hybridMultilevel"/>
    <w:tmpl w:val="BD6416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64C35DE1"/>
    <w:multiLevelType w:val="hybridMultilevel"/>
    <w:tmpl w:val="8154E39E"/>
    <w:lvl w:ilvl="0" w:tplc="31BC85C0">
      <w:start w:val="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666A3658"/>
    <w:multiLevelType w:val="hybridMultilevel"/>
    <w:tmpl w:val="0D14FE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67AB4D84"/>
    <w:multiLevelType w:val="multilevel"/>
    <w:tmpl w:val="C2CC945C"/>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426"/>
        </w:tabs>
        <w:ind w:left="1277"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15:restartNumberingAfterBreak="0">
    <w:nsid w:val="6E1A3C38"/>
    <w:multiLevelType w:val="hybridMultilevel"/>
    <w:tmpl w:val="C87A9608"/>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69" w15:restartNumberingAfterBreak="0">
    <w:nsid w:val="71047A8B"/>
    <w:multiLevelType w:val="hybridMultilevel"/>
    <w:tmpl w:val="1BD8AE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763B06CF"/>
    <w:multiLevelType w:val="hybridMultilevel"/>
    <w:tmpl w:val="E1BEB3C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7750E9C"/>
    <w:multiLevelType w:val="hybridMultilevel"/>
    <w:tmpl w:val="2E4A49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5" w15:restartNumberingAfterBreak="0">
    <w:nsid w:val="78F36380"/>
    <w:multiLevelType w:val="hybridMultilevel"/>
    <w:tmpl w:val="C62C0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ABA046F"/>
    <w:multiLevelType w:val="hybridMultilevel"/>
    <w:tmpl w:val="69F68B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15:restartNumberingAfterBreak="0">
    <w:nsid w:val="7BB11B89"/>
    <w:multiLevelType w:val="hybridMultilevel"/>
    <w:tmpl w:val="5CFA49C8"/>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C9113ED"/>
    <w:multiLevelType w:val="hybridMultilevel"/>
    <w:tmpl w:val="84B0E194"/>
    <w:lvl w:ilvl="0" w:tplc="8B8A9786">
      <w:numFmt w:val="bullet"/>
      <w:lvlText w:val="–"/>
      <w:lvlJc w:val="left"/>
      <w:pPr>
        <w:ind w:left="414" w:hanging="360"/>
      </w:pPr>
      <w:rPr>
        <w:rFonts w:ascii="Calibri" w:eastAsiaTheme="minorHAnsi" w:hAnsi="Calibri" w:cs="Calibri" w:hint="default"/>
      </w:rPr>
    </w:lvl>
    <w:lvl w:ilvl="1" w:tplc="0C090003" w:tentative="1">
      <w:start w:val="1"/>
      <w:numFmt w:val="bullet"/>
      <w:lvlText w:val="o"/>
      <w:lvlJc w:val="left"/>
      <w:pPr>
        <w:ind w:left="1134" w:hanging="360"/>
      </w:pPr>
      <w:rPr>
        <w:rFonts w:ascii="Courier New" w:hAnsi="Courier New" w:cs="Courier New" w:hint="default"/>
      </w:rPr>
    </w:lvl>
    <w:lvl w:ilvl="2" w:tplc="0C090005" w:tentative="1">
      <w:start w:val="1"/>
      <w:numFmt w:val="bullet"/>
      <w:lvlText w:val=""/>
      <w:lvlJc w:val="left"/>
      <w:pPr>
        <w:ind w:left="1854" w:hanging="360"/>
      </w:pPr>
      <w:rPr>
        <w:rFonts w:ascii="Wingdings" w:hAnsi="Wingdings" w:hint="default"/>
      </w:rPr>
    </w:lvl>
    <w:lvl w:ilvl="3" w:tplc="0C090001" w:tentative="1">
      <w:start w:val="1"/>
      <w:numFmt w:val="bullet"/>
      <w:lvlText w:val=""/>
      <w:lvlJc w:val="left"/>
      <w:pPr>
        <w:ind w:left="2574" w:hanging="360"/>
      </w:pPr>
      <w:rPr>
        <w:rFonts w:ascii="Symbol" w:hAnsi="Symbol" w:hint="default"/>
      </w:rPr>
    </w:lvl>
    <w:lvl w:ilvl="4" w:tplc="0C090003" w:tentative="1">
      <w:start w:val="1"/>
      <w:numFmt w:val="bullet"/>
      <w:lvlText w:val="o"/>
      <w:lvlJc w:val="left"/>
      <w:pPr>
        <w:ind w:left="3294" w:hanging="360"/>
      </w:pPr>
      <w:rPr>
        <w:rFonts w:ascii="Courier New" w:hAnsi="Courier New" w:cs="Courier New" w:hint="default"/>
      </w:rPr>
    </w:lvl>
    <w:lvl w:ilvl="5" w:tplc="0C090005" w:tentative="1">
      <w:start w:val="1"/>
      <w:numFmt w:val="bullet"/>
      <w:lvlText w:val=""/>
      <w:lvlJc w:val="left"/>
      <w:pPr>
        <w:ind w:left="4014" w:hanging="360"/>
      </w:pPr>
      <w:rPr>
        <w:rFonts w:ascii="Wingdings" w:hAnsi="Wingdings" w:hint="default"/>
      </w:rPr>
    </w:lvl>
    <w:lvl w:ilvl="6" w:tplc="0C090001" w:tentative="1">
      <w:start w:val="1"/>
      <w:numFmt w:val="bullet"/>
      <w:lvlText w:val=""/>
      <w:lvlJc w:val="left"/>
      <w:pPr>
        <w:ind w:left="4734" w:hanging="360"/>
      </w:pPr>
      <w:rPr>
        <w:rFonts w:ascii="Symbol" w:hAnsi="Symbol" w:hint="default"/>
      </w:rPr>
    </w:lvl>
    <w:lvl w:ilvl="7" w:tplc="0C090003" w:tentative="1">
      <w:start w:val="1"/>
      <w:numFmt w:val="bullet"/>
      <w:lvlText w:val="o"/>
      <w:lvlJc w:val="left"/>
      <w:pPr>
        <w:ind w:left="5454" w:hanging="360"/>
      </w:pPr>
      <w:rPr>
        <w:rFonts w:ascii="Courier New" w:hAnsi="Courier New" w:cs="Courier New" w:hint="default"/>
      </w:rPr>
    </w:lvl>
    <w:lvl w:ilvl="8" w:tplc="0C090005" w:tentative="1">
      <w:start w:val="1"/>
      <w:numFmt w:val="bullet"/>
      <w:lvlText w:val=""/>
      <w:lvlJc w:val="left"/>
      <w:pPr>
        <w:ind w:left="6174" w:hanging="360"/>
      </w:pPr>
      <w:rPr>
        <w:rFonts w:ascii="Wingdings" w:hAnsi="Wingdings" w:hint="default"/>
      </w:rPr>
    </w:lvl>
  </w:abstractNum>
  <w:abstractNum w:abstractNumId="79" w15:restartNumberingAfterBreak="0">
    <w:nsid w:val="7D2141E1"/>
    <w:multiLevelType w:val="hybridMultilevel"/>
    <w:tmpl w:val="E2B84E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15:restartNumberingAfterBreak="0">
    <w:nsid w:val="7E0A0E46"/>
    <w:multiLevelType w:val="hybridMultilevel"/>
    <w:tmpl w:val="8E1C614C"/>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num w:numId="1">
    <w:abstractNumId w:val="53"/>
  </w:num>
  <w:num w:numId="2">
    <w:abstractNumId w:val="77"/>
  </w:num>
  <w:num w:numId="3">
    <w:abstractNumId w:val="11"/>
  </w:num>
  <w:num w:numId="4">
    <w:abstractNumId w:val="44"/>
  </w:num>
  <w:num w:numId="5">
    <w:abstractNumId w:val="31"/>
  </w:num>
  <w:num w:numId="6">
    <w:abstractNumId w:val="16"/>
  </w:num>
  <w:num w:numId="7">
    <w:abstractNumId w:val="29"/>
  </w:num>
  <w:num w:numId="8">
    <w:abstractNumId w:val="48"/>
  </w:num>
  <w:num w:numId="9">
    <w:abstractNumId w:val="10"/>
  </w:num>
  <w:num w:numId="10">
    <w:abstractNumId w:val="28"/>
  </w:num>
  <w:num w:numId="11">
    <w:abstractNumId w:val="32"/>
  </w:num>
  <w:num w:numId="12">
    <w:abstractNumId w:val="6"/>
  </w:num>
  <w:num w:numId="13">
    <w:abstractNumId w:val="51"/>
  </w:num>
  <w:num w:numId="14">
    <w:abstractNumId w:val="0"/>
  </w:num>
  <w:num w:numId="15">
    <w:abstractNumId w:val="67"/>
  </w:num>
  <w:num w:numId="16">
    <w:abstractNumId w:val="71"/>
  </w:num>
  <w:num w:numId="17">
    <w:abstractNumId w:val="25"/>
  </w:num>
  <w:num w:numId="18">
    <w:abstractNumId w:val="20"/>
  </w:num>
  <w:num w:numId="19">
    <w:abstractNumId w:val="73"/>
  </w:num>
  <w:num w:numId="20">
    <w:abstractNumId w:val="46"/>
  </w:num>
  <w:num w:numId="21">
    <w:abstractNumId w:val="4"/>
  </w:num>
  <w:num w:numId="22">
    <w:abstractNumId w:val="18"/>
  </w:num>
  <w:num w:numId="23">
    <w:abstractNumId w:val="60"/>
  </w:num>
  <w:num w:numId="24">
    <w:abstractNumId w:val="17"/>
  </w:num>
  <w:num w:numId="25">
    <w:abstractNumId w:val="74"/>
  </w:num>
  <w:num w:numId="26">
    <w:abstractNumId w:val="1"/>
  </w:num>
  <w:num w:numId="27">
    <w:abstractNumId w:val="42"/>
  </w:num>
  <w:num w:numId="28">
    <w:abstractNumId w:val="30"/>
  </w:num>
  <w:num w:numId="29">
    <w:abstractNumId w:val="59"/>
  </w:num>
  <w:num w:numId="30">
    <w:abstractNumId w:val="62"/>
  </w:num>
  <w:num w:numId="31">
    <w:abstractNumId w:val="7"/>
  </w:num>
  <w:num w:numId="32">
    <w:abstractNumId w:val="27"/>
  </w:num>
  <w:num w:numId="3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7"/>
  </w:num>
  <w:num w:numId="3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num>
  <w:num w:numId="37">
    <w:abstractNumId w:val="49"/>
  </w:num>
  <w:num w:numId="38">
    <w:abstractNumId w:val="79"/>
  </w:num>
  <w:num w:numId="39">
    <w:abstractNumId w:val="72"/>
  </w:num>
  <w:num w:numId="40">
    <w:abstractNumId w:val="35"/>
  </w:num>
  <w:num w:numId="41">
    <w:abstractNumId w:val="43"/>
  </w:num>
  <w:num w:numId="42">
    <w:abstractNumId w:val="8"/>
  </w:num>
  <w:num w:numId="43">
    <w:abstractNumId w:val="66"/>
  </w:num>
  <w:num w:numId="44">
    <w:abstractNumId w:val="14"/>
  </w:num>
  <w:num w:numId="45">
    <w:abstractNumId w:val="36"/>
  </w:num>
  <w:num w:numId="46">
    <w:abstractNumId w:val="61"/>
  </w:num>
  <w:num w:numId="47">
    <w:abstractNumId w:val="65"/>
  </w:num>
  <w:num w:numId="48">
    <w:abstractNumId w:val="40"/>
  </w:num>
  <w:num w:numId="49">
    <w:abstractNumId w:val="80"/>
  </w:num>
  <w:num w:numId="50">
    <w:abstractNumId w:val="33"/>
  </w:num>
  <w:num w:numId="51">
    <w:abstractNumId w:val="9"/>
  </w:num>
  <w:num w:numId="52">
    <w:abstractNumId w:val="9"/>
    <w:lvlOverride w:ilvl="0">
      <w:startOverride w:val="1"/>
    </w:lvlOverride>
  </w:num>
  <w:num w:numId="53">
    <w:abstractNumId w:val="9"/>
    <w:lvlOverride w:ilvl="0">
      <w:startOverride w:val="1"/>
    </w:lvlOverride>
  </w:num>
  <w:num w:numId="54">
    <w:abstractNumId w:val="9"/>
    <w:lvlOverride w:ilvl="0">
      <w:startOverride w:val="1"/>
    </w:lvlOverride>
  </w:num>
  <w:num w:numId="55">
    <w:abstractNumId w:val="9"/>
    <w:lvlOverride w:ilvl="0">
      <w:startOverride w:val="1"/>
    </w:lvlOverride>
  </w:num>
  <w:num w:numId="56">
    <w:abstractNumId w:val="63"/>
  </w:num>
  <w:num w:numId="57">
    <w:abstractNumId w:val="64"/>
  </w:num>
  <w:num w:numId="58">
    <w:abstractNumId w:val="15"/>
  </w:num>
  <w:num w:numId="59">
    <w:abstractNumId w:val="22"/>
  </w:num>
  <w:num w:numId="60">
    <w:abstractNumId w:val="69"/>
  </w:num>
  <w:num w:numId="61">
    <w:abstractNumId w:val="67"/>
  </w:num>
  <w:num w:numId="62">
    <w:abstractNumId w:val="67"/>
  </w:num>
  <w:num w:numId="63">
    <w:abstractNumId w:val="21"/>
  </w:num>
  <w:num w:numId="64">
    <w:abstractNumId w:val="77"/>
  </w:num>
  <w:num w:numId="65">
    <w:abstractNumId w:val="75"/>
  </w:num>
  <w:num w:numId="66">
    <w:abstractNumId w:val="34"/>
  </w:num>
  <w:num w:numId="67">
    <w:abstractNumId w:val="56"/>
  </w:num>
  <w:num w:numId="68">
    <w:abstractNumId w:val="38"/>
  </w:num>
  <w:num w:numId="69">
    <w:abstractNumId w:val="3"/>
  </w:num>
  <w:num w:numId="70">
    <w:abstractNumId w:val="68"/>
  </w:num>
  <w:num w:numId="71">
    <w:abstractNumId w:val="78"/>
  </w:num>
  <w:num w:numId="72">
    <w:abstractNumId w:val="13"/>
  </w:num>
  <w:num w:numId="73">
    <w:abstractNumId w:val="53"/>
  </w:num>
  <w:num w:numId="74">
    <w:abstractNumId w:val="19"/>
  </w:num>
  <w:num w:numId="75">
    <w:abstractNumId w:val="50"/>
  </w:num>
  <w:num w:numId="76">
    <w:abstractNumId w:val="76"/>
  </w:num>
  <w:num w:numId="77">
    <w:abstractNumId w:val="39"/>
  </w:num>
  <w:num w:numId="78">
    <w:abstractNumId w:val="54"/>
  </w:num>
  <w:num w:numId="79">
    <w:abstractNumId w:val="5"/>
  </w:num>
  <w:num w:numId="80">
    <w:abstractNumId w:val="70"/>
  </w:num>
  <w:num w:numId="81">
    <w:abstractNumId w:val="45"/>
  </w:num>
  <w:num w:numId="82">
    <w:abstractNumId w:val="24"/>
  </w:num>
  <w:num w:numId="83">
    <w:abstractNumId w:val="47"/>
  </w:num>
  <w:num w:numId="84">
    <w:abstractNumId w:val="12"/>
  </w:num>
  <w:num w:numId="85">
    <w:abstractNumId w:val="37"/>
  </w:num>
  <w:num w:numId="86">
    <w:abstractNumId w:val="52"/>
  </w:num>
  <w:num w:numId="87">
    <w:abstractNumId w:val="23"/>
  </w:num>
  <w:num w:numId="88">
    <w:abstractNumId w:val="2"/>
  </w:num>
  <w:num w:numId="89">
    <w:abstractNumId w:val="58"/>
  </w:num>
  <w:num w:numId="90">
    <w:abstractNumId w:val="55"/>
  </w:num>
  <w:num w:numId="91">
    <w:abstractNumId w:val="53"/>
  </w:num>
  <w:num w:numId="92">
    <w:abstractNumId w:val="77"/>
  </w:num>
  <w:num w:numId="93">
    <w:abstractNumId w:val="26"/>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bercrombie, Kerrie">
    <w15:presenceInfo w15:providerId="None" w15:userId="Abercrombie, Kerrie"/>
  </w15:person>
  <w15:person w15:author="Kevin Gregory">
    <w15:presenceInfo w15:providerId="None" w15:userId="Kevin Gregory"/>
  </w15:person>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11C79"/>
    <w:rsid w:val="0001616D"/>
    <w:rsid w:val="00016839"/>
    <w:rsid w:val="000174F9"/>
    <w:rsid w:val="00020C6E"/>
    <w:rsid w:val="00022033"/>
    <w:rsid w:val="00023CED"/>
    <w:rsid w:val="000249C2"/>
    <w:rsid w:val="000258F6"/>
    <w:rsid w:val="00031024"/>
    <w:rsid w:val="0003449E"/>
    <w:rsid w:val="000369AA"/>
    <w:rsid w:val="000379A7"/>
    <w:rsid w:val="00040EB8"/>
    <w:rsid w:val="000435A2"/>
    <w:rsid w:val="00043699"/>
    <w:rsid w:val="00047292"/>
    <w:rsid w:val="00050F02"/>
    <w:rsid w:val="0005449E"/>
    <w:rsid w:val="00054C7D"/>
    <w:rsid w:val="00055938"/>
    <w:rsid w:val="00056124"/>
    <w:rsid w:val="00057B6D"/>
    <w:rsid w:val="00061746"/>
    <w:rsid w:val="00061A7B"/>
    <w:rsid w:val="0006232D"/>
    <w:rsid w:val="00062874"/>
    <w:rsid w:val="00062AFD"/>
    <w:rsid w:val="00063E62"/>
    <w:rsid w:val="00064D98"/>
    <w:rsid w:val="000650FA"/>
    <w:rsid w:val="0007077F"/>
    <w:rsid w:val="00071CF4"/>
    <w:rsid w:val="00073F20"/>
    <w:rsid w:val="00074BA9"/>
    <w:rsid w:val="00075F6A"/>
    <w:rsid w:val="00077D43"/>
    <w:rsid w:val="00082C85"/>
    <w:rsid w:val="0008654C"/>
    <w:rsid w:val="00086D4A"/>
    <w:rsid w:val="000904ED"/>
    <w:rsid w:val="00091545"/>
    <w:rsid w:val="0009185C"/>
    <w:rsid w:val="00093EA3"/>
    <w:rsid w:val="00097BC2"/>
    <w:rsid w:val="000A19CC"/>
    <w:rsid w:val="000A27A8"/>
    <w:rsid w:val="000A59C0"/>
    <w:rsid w:val="000B2356"/>
    <w:rsid w:val="000C711B"/>
    <w:rsid w:val="000D0B1C"/>
    <w:rsid w:val="000D1D15"/>
    <w:rsid w:val="000D237E"/>
    <w:rsid w:val="000D2431"/>
    <w:rsid w:val="000D30AB"/>
    <w:rsid w:val="000D6353"/>
    <w:rsid w:val="000E3954"/>
    <w:rsid w:val="000E3E52"/>
    <w:rsid w:val="000F0F9F"/>
    <w:rsid w:val="000F190A"/>
    <w:rsid w:val="000F3F43"/>
    <w:rsid w:val="000F47C1"/>
    <w:rsid w:val="000F4DA9"/>
    <w:rsid w:val="000F58ED"/>
    <w:rsid w:val="00105C54"/>
    <w:rsid w:val="0011251C"/>
    <w:rsid w:val="00113D5B"/>
    <w:rsid w:val="00113F80"/>
    <w:rsid w:val="00113F8F"/>
    <w:rsid w:val="00121616"/>
    <w:rsid w:val="001229DE"/>
    <w:rsid w:val="00123A7B"/>
    <w:rsid w:val="0012652F"/>
    <w:rsid w:val="00131182"/>
    <w:rsid w:val="001349DB"/>
    <w:rsid w:val="00134B86"/>
    <w:rsid w:val="00135AEB"/>
    <w:rsid w:val="00136E58"/>
    <w:rsid w:val="0014060A"/>
    <w:rsid w:val="00141072"/>
    <w:rsid w:val="0014314F"/>
    <w:rsid w:val="00144693"/>
    <w:rsid w:val="001538BE"/>
    <w:rsid w:val="001547F9"/>
    <w:rsid w:val="001607D8"/>
    <w:rsid w:val="00161325"/>
    <w:rsid w:val="00161685"/>
    <w:rsid w:val="00162612"/>
    <w:rsid w:val="001635F3"/>
    <w:rsid w:val="00174B5D"/>
    <w:rsid w:val="00176BB8"/>
    <w:rsid w:val="00177292"/>
    <w:rsid w:val="0018151A"/>
    <w:rsid w:val="00181F20"/>
    <w:rsid w:val="00184427"/>
    <w:rsid w:val="0018565A"/>
    <w:rsid w:val="001875B1"/>
    <w:rsid w:val="00191120"/>
    <w:rsid w:val="0019173E"/>
    <w:rsid w:val="001920BB"/>
    <w:rsid w:val="001921D0"/>
    <w:rsid w:val="00192C8D"/>
    <w:rsid w:val="001971F8"/>
    <w:rsid w:val="001A0D5C"/>
    <w:rsid w:val="001A2DCA"/>
    <w:rsid w:val="001A4691"/>
    <w:rsid w:val="001A69EB"/>
    <w:rsid w:val="001A6A86"/>
    <w:rsid w:val="001B2A35"/>
    <w:rsid w:val="001B339A"/>
    <w:rsid w:val="001B60A6"/>
    <w:rsid w:val="001C650B"/>
    <w:rsid w:val="001C7203"/>
    <w:rsid w:val="001C72B5"/>
    <w:rsid w:val="001C77FB"/>
    <w:rsid w:val="001D05D6"/>
    <w:rsid w:val="001D1845"/>
    <w:rsid w:val="001D2E7A"/>
    <w:rsid w:val="001D3992"/>
    <w:rsid w:val="001D4A3E"/>
    <w:rsid w:val="001E1640"/>
    <w:rsid w:val="001E1787"/>
    <w:rsid w:val="001E211C"/>
    <w:rsid w:val="001E2813"/>
    <w:rsid w:val="001E3AEE"/>
    <w:rsid w:val="001E416D"/>
    <w:rsid w:val="001E62AF"/>
    <w:rsid w:val="001F437A"/>
    <w:rsid w:val="001F4EF8"/>
    <w:rsid w:val="001F5AB1"/>
    <w:rsid w:val="00201337"/>
    <w:rsid w:val="00201662"/>
    <w:rsid w:val="002022EA"/>
    <w:rsid w:val="00203754"/>
    <w:rsid w:val="002044E9"/>
    <w:rsid w:val="00205B17"/>
    <w:rsid w:val="00205D9B"/>
    <w:rsid w:val="00212979"/>
    <w:rsid w:val="00214033"/>
    <w:rsid w:val="00217108"/>
    <w:rsid w:val="002204DA"/>
    <w:rsid w:val="002231B8"/>
    <w:rsid w:val="0022371A"/>
    <w:rsid w:val="002264EB"/>
    <w:rsid w:val="00233153"/>
    <w:rsid w:val="00234998"/>
    <w:rsid w:val="00237785"/>
    <w:rsid w:val="002406D3"/>
    <w:rsid w:val="0024474A"/>
    <w:rsid w:val="00244F29"/>
    <w:rsid w:val="00251FB9"/>
    <w:rsid w:val="002520AD"/>
    <w:rsid w:val="00253099"/>
    <w:rsid w:val="00253B82"/>
    <w:rsid w:val="00255FD9"/>
    <w:rsid w:val="0025660A"/>
    <w:rsid w:val="00256DA4"/>
    <w:rsid w:val="002573FC"/>
    <w:rsid w:val="00257DDB"/>
    <w:rsid w:val="00257DF8"/>
    <w:rsid w:val="00257E4A"/>
    <w:rsid w:val="0026038D"/>
    <w:rsid w:val="00263D78"/>
    <w:rsid w:val="00264EAE"/>
    <w:rsid w:val="00266F57"/>
    <w:rsid w:val="0026732C"/>
    <w:rsid w:val="002710B2"/>
    <w:rsid w:val="0027175D"/>
    <w:rsid w:val="00272569"/>
    <w:rsid w:val="002735DD"/>
    <w:rsid w:val="00274B97"/>
    <w:rsid w:val="00276708"/>
    <w:rsid w:val="00277F63"/>
    <w:rsid w:val="00281709"/>
    <w:rsid w:val="00285FB8"/>
    <w:rsid w:val="00291E41"/>
    <w:rsid w:val="002938C3"/>
    <w:rsid w:val="00296AE1"/>
    <w:rsid w:val="00296C7A"/>
    <w:rsid w:val="0029793F"/>
    <w:rsid w:val="00297E9F"/>
    <w:rsid w:val="002A1B42"/>
    <w:rsid w:val="002A1C42"/>
    <w:rsid w:val="002A3488"/>
    <w:rsid w:val="002A617C"/>
    <w:rsid w:val="002A71CF"/>
    <w:rsid w:val="002A7F64"/>
    <w:rsid w:val="002B3E9D"/>
    <w:rsid w:val="002B4AA5"/>
    <w:rsid w:val="002C24F5"/>
    <w:rsid w:val="002C77F4"/>
    <w:rsid w:val="002D0869"/>
    <w:rsid w:val="002D0B64"/>
    <w:rsid w:val="002D390A"/>
    <w:rsid w:val="002D4889"/>
    <w:rsid w:val="002D6475"/>
    <w:rsid w:val="002D78FE"/>
    <w:rsid w:val="002D7987"/>
    <w:rsid w:val="002E3F95"/>
    <w:rsid w:val="002E4221"/>
    <w:rsid w:val="002E4993"/>
    <w:rsid w:val="002E5BAC"/>
    <w:rsid w:val="002E6010"/>
    <w:rsid w:val="002E6D00"/>
    <w:rsid w:val="002E7635"/>
    <w:rsid w:val="002F265A"/>
    <w:rsid w:val="002F6927"/>
    <w:rsid w:val="002F6A23"/>
    <w:rsid w:val="002F6D89"/>
    <w:rsid w:val="0030413F"/>
    <w:rsid w:val="00305072"/>
    <w:rsid w:val="00305EFE"/>
    <w:rsid w:val="00305FC0"/>
    <w:rsid w:val="00313AFA"/>
    <w:rsid w:val="00313B4B"/>
    <w:rsid w:val="00313D85"/>
    <w:rsid w:val="00315CE3"/>
    <w:rsid w:val="0031629B"/>
    <w:rsid w:val="00316427"/>
    <w:rsid w:val="00317BE8"/>
    <w:rsid w:val="00317F49"/>
    <w:rsid w:val="003204F9"/>
    <w:rsid w:val="00322C26"/>
    <w:rsid w:val="003251FE"/>
    <w:rsid w:val="00325259"/>
    <w:rsid w:val="003262C9"/>
    <w:rsid w:val="003274DB"/>
    <w:rsid w:val="003276DE"/>
    <w:rsid w:val="00327FBF"/>
    <w:rsid w:val="0033262B"/>
    <w:rsid w:val="00332A7B"/>
    <w:rsid w:val="003343E0"/>
    <w:rsid w:val="00335E40"/>
    <w:rsid w:val="00337FEE"/>
    <w:rsid w:val="00344408"/>
    <w:rsid w:val="00344EF0"/>
    <w:rsid w:val="00345E37"/>
    <w:rsid w:val="00347F3E"/>
    <w:rsid w:val="00350A92"/>
    <w:rsid w:val="00351036"/>
    <w:rsid w:val="003522A4"/>
    <w:rsid w:val="00354F70"/>
    <w:rsid w:val="00356475"/>
    <w:rsid w:val="003621C3"/>
    <w:rsid w:val="0036382D"/>
    <w:rsid w:val="00364350"/>
    <w:rsid w:val="003661DF"/>
    <w:rsid w:val="0037048D"/>
    <w:rsid w:val="00371195"/>
    <w:rsid w:val="00371211"/>
    <w:rsid w:val="00371BB5"/>
    <w:rsid w:val="003720F8"/>
    <w:rsid w:val="003738E6"/>
    <w:rsid w:val="00380350"/>
    <w:rsid w:val="00380901"/>
    <w:rsid w:val="00380B4E"/>
    <w:rsid w:val="00380F88"/>
    <w:rsid w:val="003816E4"/>
    <w:rsid w:val="00381F7A"/>
    <w:rsid w:val="00381FE5"/>
    <w:rsid w:val="00382C28"/>
    <w:rsid w:val="00383521"/>
    <w:rsid w:val="00383F68"/>
    <w:rsid w:val="00385169"/>
    <w:rsid w:val="0038597C"/>
    <w:rsid w:val="0039131E"/>
    <w:rsid w:val="00392FB3"/>
    <w:rsid w:val="00396B63"/>
    <w:rsid w:val="003A04A6"/>
    <w:rsid w:val="003A450F"/>
    <w:rsid w:val="003A5F86"/>
    <w:rsid w:val="003A6A32"/>
    <w:rsid w:val="003A7759"/>
    <w:rsid w:val="003A78D1"/>
    <w:rsid w:val="003A7F6E"/>
    <w:rsid w:val="003B03EA"/>
    <w:rsid w:val="003B2066"/>
    <w:rsid w:val="003B49F1"/>
    <w:rsid w:val="003B4B63"/>
    <w:rsid w:val="003B5DC6"/>
    <w:rsid w:val="003B70EC"/>
    <w:rsid w:val="003B7559"/>
    <w:rsid w:val="003B76F0"/>
    <w:rsid w:val="003C138B"/>
    <w:rsid w:val="003C2350"/>
    <w:rsid w:val="003C7C34"/>
    <w:rsid w:val="003D0F37"/>
    <w:rsid w:val="003D3B40"/>
    <w:rsid w:val="003D5150"/>
    <w:rsid w:val="003D58B7"/>
    <w:rsid w:val="003D5A19"/>
    <w:rsid w:val="003D7BFA"/>
    <w:rsid w:val="003E2348"/>
    <w:rsid w:val="003E3D13"/>
    <w:rsid w:val="003E4645"/>
    <w:rsid w:val="003F1C3A"/>
    <w:rsid w:val="003F4DE4"/>
    <w:rsid w:val="003F61C7"/>
    <w:rsid w:val="003F6C11"/>
    <w:rsid w:val="003F74BC"/>
    <w:rsid w:val="004076C1"/>
    <w:rsid w:val="00414698"/>
    <w:rsid w:val="00415649"/>
    <w:rsid w:val="00424B7D"/>
    <w:rsid w:val="0042565E"/>
    <w:rsid w:val="0042634F"/>
    <w:rsid w:val="00432C05"/>
    <w:rsid w:val="00433C4E"/>
    <w:rsid w:val="00435202"/>
    <w:rsid w:val="00440379"/>
    <w:rsid w:val="00441393"/>
    <w:rsid w:val="00444816"/>
    <w:rsid w:val="00447CF0"/>
    <w:rsid w:val="00453CA9"/>
    <w:rsid w:val="00453D69"/>
    <w:rsid w:val="00455D5E"/>
    <w:rsid w:val="00455FBB"/>
    <w:rsid w:val="00456F10"/>
    <w:rsid w:val="00457E86"/>
    <w:rsid w:val="00460122"/>
    <w:rsid w:val="00462748"/>
    <w:rsid w:val="00463317"/>
    <w:rsid w:val="00463B48"/>
    <w:rsid w:val="0046463C"/>
    <w:rsid w:val="0046464D"/>
    <w:rsid w:val="00470ABA"/>
    <w:rsid w:val="00470E28"/>
    <w:rsid w:val="00474746"/>
    <w:rsid w:val="00475141"/>
    <w:rsid w:val="00476942"/>
    <w:rsid w:val="004779E7"/>
    <w:rsid w:val="00477A7A"/>
    <w:rsid w:val="00477D62"/>
    <w:rsid w:val="00481C27"/>
    <w:rsid w:val="00484A69"/>
    <w:rsid w:val="004866E6"/>
    <w:rsid w:val="00486D7B"/>
    <w:rsid w:val="004871A2"/>
    <w:rsid w:val="004908B8"/>
    <w:rsid w:val="00490D05"/>
    <w:rsid w:val="00492A8D"/>
    <w:rsid w:val="00493B3C"/>
    <w:rsid w:val="004944C8"/>
    <w:rsid w:val="00495DDA"/>
    <w:rsid w:val="0049622C"/>
    <w:rsid w:val="004A0EBF"/>
    <w:rsid w:val="004A3751"/>
    <w:rsid w:val="004A4068"/>
    <w:rsid w:val="004A4862"/>
    <w:rsid w:val="004A4EC4"/>
    <w:rsid w:val="004A5272"/>
    <w:rsid w:val="004A5501"/>
    <w:rsid w:val="004A7C45"/>
    <w:rsid w:val="004B744B"/>
    <w:rsid w:val="004C0194"/>
    <w:rsid w:val="004C0816"/>
    <w:rsid w:val="004C0E4B"/>
    <w:rsid w:val="004C3A82"/>
    <w:rsid w:val="004C52D6"/>
    <w:rsid w:val="004D1A6B"/>
    <w:rsid w:val="004D7A42"/>
    <w:rsid w:val="004E0BBB"/>
    <w:rsid w:val="004E1D57"/>
    <w:rsid w:val="004E2F16"/>
    <w:rsid w:val="004F2047"/>
    <w:rsid w:val="004F2AA4"/>
    <w:rsid w:val="004F419E"/>
    <w:rsid w:val="004F5930"/>
    <w:rsid w:val="004F6196"/>
    <w:rsid w:val="00503044"/>
    <w:rsid w:val="005137AB"/>
    <w:rsid w:val="00517C65"/>
    <w:rsid w:val="00523666"/>
    <w:rsid w:val="00525922"/>
    <w:rsid w:val="00526234"/>
    <w:rsid w:val="00527ACB"/>
    <w:rsid w:val="00534F34"/>
    <w:rsid w:val="0053692E"/>
    <w:rsid w:val="00537246"/>
    <w:rsid w:val="005378A6"/>
    <w:rsid w:val="0054081B"/>
    <w:rsid w:val="00540D36"/>
    <w:rsid w:val="00541ED1"/>
    <w:rsid w:val="00544A04"/>
    <w:rsid w:val="00547837"/>
    <w:rsid w:val="00555FC8"/>
    <w:rsid w:val="005563C5"/>
    <w:rsid w:val="00557434"/>
    <w:rsid w:val="00561CDD"/>
    <w:rsid w:val="00563157"/>
    <w:rsid w:val="00566B22"/>
    <w:rsid w:val="00570C0D"/>
    <w:rsid w:val="005721B1"/>
    <w:rsid w:val="00572393"/>
    <w:rsid w:val="00575089"/>
    <w:rsid w:val="00575B51"/>
    <w:rsid w:val="00575D87"/>
    <w:rsid w:val="005805D2"/>
    <w:rsid w:val="00581239"/>
    <w:rsid w:val="00586C48"/>
    <w:rsid w:val="00591775"/>
    <w:rsid w:val="00595415"/>
    <w:rsid w:val="0059616F"/>
    <w:rsid w:val="00597652"/>
    <w:rsid w:val="00597B9E"/>
    <w:rsid w:val="005A0703"/>
    <w:rsid w:val="005A080B"/>
    <w:rsid w:val="005A177E"/>
    <w:rsid w:val="005B12A5"/>
    <w:rsid w:val="005B5600"/>
    <w:rsid w:val="005B6E8E"/>
    <w:rsid w:val="005C161A"/>
    <w:rsid w:val="005C1BCB"/>
    <w:rsid w:val="005C2312"/>
    <w:rsid w:val="005C2423"/>
    <w:rsid w:val="005C4735"/>
    <w:rsid w:val="005C5C63"/>
    <w:rsid w:val="005C6A07"/>
    <w:rsid w:val="005D03E9"/>
    <w:rsid w:val="005D1E8A"/>
    <w:rsid w:val="005D304B"/>
    <w:rsid w:val="005D3132"/>
    <w:rsid w:val="005D6E5D"/>
    <w:rsid w:val="005E091A"/>
    <w:rsid w:val="005E11CD"/>
    <w:rsid w:val="005E12DC"/>
    <w:rsid w:val="005E171B"/>
    <w:rsid w:val="005E2C68"/>
    <w:rsid w:val="005E3989"/>
    <w:rsid w:val="005E4659"/>
    <w:rsid w:val="005E657A"/>
    <w:rsid w:val="005E7063"/>
    <w:rsid w:val="005F12E9"/>
    <w:rsid w:val="005F1386"/>
    <w:rsid w:val="005F17C2"/>
    <w:rsid w:val="005F1A25"/>
    <w:rsid w:val="005F5ED5"/>
    <w:rsid w:val="005F6E73"/>
    <w:rsid w:val="00600C2B"/>
    <w:rsid w:val="00601721"/>
    <w:rsid w:val="006042BB"/>
    <w:rsid w:val="0060627A"/>
    <w:rsid w:val="00612005"/>
    <w:rsid w:val="006127AC"/>
    <w:rsid w:val="00622B4C"/>
    <w:rsid w:val="00622C26"/>
    <w:rsid w:val="00622ED2"/>
    <w:rsid w:val="00623B24"/>
    <w:rsid w:val="00630D60"/>
    <w:rsid w:val="00631267"/>
    <w:rsid w:val="00633B6C"/>
    <w:rsid w:val="00634A78"/>
    <w:rsid w:val="00635273"/>
    <w:rsid w:val="006370F1"/>
    <w:rsid w:val="00641794"/>
    <w:rsid w:val="00642025"/>
    <w:rsid w:val="00646AFD"/>
    <w:rsid w:val="00646E87"/>
    <w:rsid w:val="0065107F"/>
    <w:rsid w:val="00652A3B"/>
    <w:rsid w:val="00660E11"/>
    <w:rsid w:val="00661946"/>
    <w:rsid w:val="00664D43"/>
    <w:rsid w:val="00666061"/>
    <w:rsid w:val="00667424"/>
    <w:rsid w:val="00667472"/>
    <w:rsid w:val="00667792"/>
    <w:rsid w:val="00667987"/>
    <w:rsid w:val="00671677"/>
    <w:rsid w:val="006744D8"/>
    <w:rsid w:val="006750F2"/>
    <w:rsid w:val="006752D6"/>
    <w:rsid w:val="00675E02"/>
    <w:rsid w:val="00684247"/>
    <w:rsid w:val="0068553C"/>
    <w:rsid w:val="00685F34"/>
    <w:rsid w:val="006864D0"/>
    <w:rsid w:val="00692158"/>
    <w:rsid w:val="00692476"/>
    <w:rsid w:val="00693B1F"/>
    <w:rsid w:val="00695656"/>
    <w:rsid w:val="006975A8"/>
    <w:rsid w:val="006A0965"/>
    <w:rsid w:val="006A1012"/>
    <w:rsid w:val="006A4F17"/>
    <w:rsid w:val="006A5196"/>
    <w:rsid w:val="006A62F5"/>
    <w:rsid w:val="006B4FB8"/>
    <w:rsid w:val="006B54A3"/>
    <w:rsid w:val="006B55B2"/>
    <w:rsid w:val="006C1376"/>
    <w:rsid w:val="006C48F9"/>
    <w:rsid w:val="006C5989"/>
    <w:rsid w:val="006D155A"/>
    <w:rsid w:val="006D4A44"/>
    <w:rsid w:val="006D7E4F"/>
    <w:rsid w:val="006E0E7D"/>
    <w:rsid w:val="006E10BF"/>
    <w:rsid w:val="006E7E20"/>
    <w:rsid w:val="006F1C14"/>
    <w:rsid w:val="006F3AF9"/>
    <w:rsid w:val="006F3B62"/>
    <w:rsid w:val="00703A6A"/>
    <w:rsid w:val="007056E6"/>
    <w:rsid w:val="00706563"/>
    <w:rsid w:val="00707FCB"/>
    <w:rsid w:val="00717E67"/>
    <w:rsid w:val="00722236"/>
    <w:rsid w:val="00723EAB"/>
    <w:rsid w:val="00724583"/>
    <w:rsid w:val="00725CCA"/>
    <w:rsid w:val="0072737A"/>
    <w:rsid w:val="007311E7"/>
    <w:rsid w:val="00731DEE"/>
    <w:rsid w:val="00732C0B"/>
    <w:rsid w:val="00732EEA"/>
    <w:rsid w:val="00734AD1"/>
    <w:rsid w:val="00734BAB"/>
    <w:rsid w:val="00734BC6"/>
    <w:rsid w:val="00745397"/>
    <w:rsid w:val="00747D98"/>
    <w:rsid w:val="0075235C"/>
    <w:rsid w:val="007541D3"/>
    <w:rsid w:val="00754777"/>
    <w:rsid w:val="00755F18"/>
    <w:rsid w:val="007577D7"/>
    <w:rsid w:val="00757E4D"/>
    <w:rsid w:val="00760004"/>
    <w:rsid w:val="0076101D"/>
    <w:rsid w:val="0076156C"/>
    <w:rsid w:val="00765A2B"/>
    <w:rsid w:val="007677E4"/>
    <w:rsid w:val="00767CA5"/>
    <w:rsid w:val="007715E8"/>
    <w:rsid w:val="00776004"/>
    <w:rsid w:val="00777956"/>
    <w:rsid w:val="00783520"/>
    <w:rsid w:val="007846EF"/>
    <w:rsid w:val="0078486B"/>
    <w:rsid w:val="00785A39"/>
    <w:rsid w:val="00787D8A"/>
    <w:rsid w:val="00790043"/>
    <w:rsid w:val="00790277"/>
    <w:rsid w:val="00791EBC"/>
    <w:rsid w:val="00792BC1"/>
    <w:rsid w:val="00793577"/>
    <w:rsid w:val="00795637"/>
    <w:rsid w:val="007A446A"/>
    <w:rsid w:val="007A53A6"/>
    <w:rsid w:val="007A6159"/>
    <w:rsid w:val="007B0F7E"/>
    <w:rsid w:val="007B27E9"/>
    <w:rsid w:val="007B2C5B"/>
    <w:rsid w:val="007B2D11"/>
    <w:rsid w:val="007B5470"/>
    <w:rsid w:val="007B6700"/>
    <w:rsid w:val="007B6A93"/>
    <w:rsid w:val="007B7BEC"/>
    <w:rsid w:val="007C10F0"/>
    <w:rsid w:val="007C3AE2"/>
    <w:rsid w:val="007C5014"/>
    <w:rsid w:val="007D01CD"/>
    <w:rsid w:val="007D1805"/>
    <w:rsid w:val="007D2107"/>
    <w:rsid w:val="007D3904"/>
    <w:rsid w:val="007D3A42"/>
    <w:rsid w:val="007D57B4"/>
    <w:rsid w:val="007D5895"/>
    <w:rsid w:val="007D6D4C"/>
    <w:rsid w:val="007D6EEC"/>
    <w:rsid w:val="007D77AB"/>
    <w:rsid w:val="007E28D0"/>
    <w:rsid w:val="007E30DF"/>
    <w:rsid w:val="007E4AFB"/>
    <w:rsid w:val="007E5196"/>
    <w:rsid w:val="007E63B0"/>
    <w:rsid w:val="007F2C43"/>
    <w:rsid w:val="007F7544"/>
    <w:rsid w:val="007F7616"/>
    <w:rsid w:val="00800995"/>
    <w:rsid w:val="00803F2F"/>
    <w:rsid w:val="00804736"/>
    <w:rsid w:val="0081117E"/>
    <w:rsid w:val="00813E95"/>
    <w:rsid w:val="00816F79"/>
    <w:rsid w:val="008172F8"/>
    <w:rsid w:val="00831DF0"/>
    <w:rsid w:val="008326B2"/>
    <w:rsid w:val="008327DD"/>
    <w:rsid w:val="00834150"/>
    <w:rsid w:val="008357F2"/>
    <w:rsid w:val="0084098D"/>
    <w:rsid w:val="008416E0"/>
    <w:rsid w:val="00846831"/>
    <w:rsid w:val="008473D9"/>
    <w:rsid w:val="008479A8"/>
    <w:rsid w:val="00847B32"/>
    <w:rsid w:val="00850C79"/>
    <w:rsid w:val="008519E0"/>
    <w:rsid w:val="00853781"/>
    <w:rsid w:val="00853792"/>
    <w:rsid w:val="008539E1"/>
    <w:rsid w:val="00854BCE"/>
    <w:rsid w:val="00856E6E"/>
    <w:rsid w:val="00857C7D"/>
    <w:rsid w:val="008622F6"/>
    <w:rsid w:val="008624E0"/>
    <w:rsid w:val="00862F50"/>
    <w:rsid w:val="0086372F"/>
    <w:rsid w:val="0086413D"/>
    <w:rsid w:val="008652F1"/>
    <w:rsid w:val="00865532"/>
    <w:rsid w:val="00865698"/>
    <w:rsid w:val="00867686"/>
    <w:rsid w:val="008737D3"/>
    <w:rsid w:val="008747E0"/>
    <w:rsid w:val="00876841"/>
    <w:rsid w:val="008811DE"/>
    <w:rsid w:val="00882B3C"/>
    <w:rsid w:val="008866C1"/>
    <w:rsid w:val="00886C21"/>
    <w:rsid w:val="008873F4"/>
    <w:rsid w:val="0088783D"/>
    <w:rsid w:val="00895098"/>
    <w:rsid w:val="008972C3"/>
    <w:rsid w:val="00897BED"/>
    <w:rsid w:val="008A1C74"/>
    <w:rsid w:val="008A28D9"/>
    <w:rsid w:val="008A30BA"/>
    <w:rsid w:val="008A3567"/>
    <w:rsid w:val="008A4A39"/>
    <w:rsid w:val="008A52DC"/>
    <w:rsid w:val="008A5435"/>
    <w:rsid w:val="008B62E0"/>
    <w:rsid w:val="008B7E60"/>
    <w:rsid w:val="008C317E"/>
    <w:rsid w:val="008C33B5"/>
    <w:rsid w:val="008C3A72"/>
    <w:rsid w:val="008C5FFE"/>
    <w:rsid w:val="008C6802"/>
    <w:rsid w:val="008C6969"/>
    <w:rsid w:val="008D0347"/>
    <w:rsid w:val="008D45D2"/>
    <w:rsid w:val="008D5CCD"/>
    <w:rsid w:val="008D6F31"/>
    <w:rsid w:val="008E1285"/>
    <w:rsid w:val="008E1F69"/>
    <w:rsid w:val="008E4BDB"/>
    <w:rsid w:val="008E76B1"/>
    <w:rsid w:val="008F1457"/>
    <w:rsid w:val="008F2660"/>
    <w:rsid w:val="008F38BB"/>
    <w:rsid w:val="008F3A3D"/>
    <w:rsid w:val="008F57D8"/>
    <w:rsid w:val="008F65EF"/>
    <w:rsid w:val="008F7CF0"/>
    <w:rsid w:val="00901AF1"/>
    <w:rsid w:val="00902834"/>
    <w:rsid w:val="00902FD3"/>
    <w:rsid w:val="009049C8"/>
    <w:rsid w:val="009064CA"/>
    <w:rsid w:val="009071AE"/>
    <w:rsid w:val="00913056"/>
    <w:rsid w:val="00913370"/>
    <w:rsid w:val="00914E26"/>
    <w:rsid w:val="0091590F"/>
    <w:rsid w:val="00916F19"/>
    <w:rsid w:val="0091769D"/>
    <w:rsid w:val="0092049D"/>
    <w:rsid w:val="009217F2"/>
    <w:rsid w:val="00923B4D"/>
    <w:rsid w:val="00924042"/>
    <w:rsid w:val="00924827"/>
    <w:rsid w:val="00924BD4"/>
    <w:rsid w:val="00924FD1"/>
    <w:rsid w:val="0092540C"/>
    <w:rsid w:val="009259EE"/>
    <w:rsid w:val="00925E0F"/>
    <w:rsid w:val="00931A57"/>
    <w:rsid w:val="00931D6B"/>
    <w:rsid w:val="00933EE0"/>
    <w:rsid w:val="0093492E"/>
    <w:rsid w:val="00941318"/>
    <w:rsid w:val="009414E6"/>
    <w:rsid w:val="0095015D"/>
    <w:rsid w:val="00950412"/>
    <w:rsid w:val="0095450F"/>
    <w:rsid w:val="00956901"/>
    <w:rsid w:val="00962EC1"/>
    <w:rsid w:val="00964181"/>
    <w:rsid w:val="009653F1"/>
    <w:rsid w:val="0097041D"/>
    <w:rsid w:val="00971591"/>
    <w:rsid w:val="00974564"/>
    <w:rsid w:val="00974E99"/>
    <w:rsid w:val="009764FA"/>
    <w:rsid w:val="00980192"/>
    <w:rsid w:val="00980799"/>
    <w:rsid w:val="00981A35"/>
    <w:rsid w:val="009825AB"/>
    <w:rsid w:val="00982A22"/>
    <w:rsid w:val="009830CC"/>
    <w:rsid w:val="009857ED"/>
    <w:rsid w:val="009906F2"/>
    <w:rsid w:val="00992A77"/>
    <w:rsid w:val="00992FDD"/>
    <w:rsid w:val="00994D97"/>
    <w:rsid w:val="00996E53"/>
    <w:rsid w:val="00997074"/>
    <w:rsid w:val="0099717E"/>
    <w:rsid w:val="0099752C"/>
    <w:rsid w:val="009A07B7"/>
    <w:rsid w:val="009A4B1A"/>
    <w:rsid w:val="009A6240"/>
    <w:rsid w:val="009A73D1"/>
    <w:rsid w:val="009B0752"/>
    <w:rsid w:val="009B1545"/>
    <w:rsid w:val="009B2DFF"/>
    <w:rsid w:val="009B372E"/>
    <w:rsid w:val="009B5023"/>
    <w:rsid w:val="009B7369"/>
    <w:rsid w:val="009B785E"/>
    <w:rsid w:val="009C0F64"/>
    <w:rsid w:val="009C1A73"/>
    <w:rsid w:val="009C26F8"/>
    <w:rsid w:val="009C387B"/>
    <w:rsid w:val="009C609E"/>
    <w:rsid w:val="009C680F"/>
    <w:rsid w:val="009D15F2"/>
    <w:rsid w:val="009D190F"/>
    <w:rsid w:val="009D25B8"/>
    <w:rsid w:val="009D26AB"/>
    <w:rsid w:val="009D2739"/>
    <w:rsid w:val="009D6B98"/>
    <w:rsid w:val="009D741C"/>
    <w:rsid w:val="009E16EC"/>
    <w:rsid w:val="009E433C"/>
    <w:rsid w:val="009E4A4D"/>
    <w:rsid w:val="009E4B7B"/>
    <w:rsid w:val="009E6578"/>
    <w:rsid w:val="009F081F"/>
    <w:rsid w:val="009F193C"/>
    <w:rsid w:val="009F1ADE"/>
    <w:rsid w:val="009F3EFE"/>
    <w:rsid w:val="009F444E"/>
    <w:rsid w:val="009F75C1"/>
    <w:rsid w:val="00A00224"/>
    <w:rsid w:val="00A06A0E"/>
    <w:rsid w:val="00A06A3D"/>
    <w:rsid w:val="00A10EBA"/>
    <w:rsid w:val="00A13E2D"/>
    <w:rsid w:val="00A13E56"/>
    <w:rsid w:val="00A1616E"/>
    <w:rsid w:val="00A16C34"/>
    <w:rsid w:val="00A16EDE"/>
    <w:rsid w:val="00A179F2"/>
    <w:rsid w:val="00A227BF"/>
    <w:rsid w:val="00A24838"/>
    <w:rsid w:val="00A2743E"/>
    <w:rsid w:val="00A3074A"/>
    <w:rsid w:val="00A30C33"/>
    <w:rsid w:val="00A33EA4"/>
    <w:rsid w:val="00A35DB8"/>
    <w:rsid w:val="00A36159"/>
    <w:rsid w:val="00A37D57"/>
    <w:rsid w:val="00A4308C"/>
    <w:rsid w:val="00A44836"/>
    <w:rsid w:val="00A47EAD"/>
    <w:rsid w:val="00A524B5"/>
    <w:rsid w:val="00A549B3"/>
    <w:rsid w:val="00A56184"/>
    <w:rsid w:val="00A619CB"/>
    <w:rsid w:val="00A67954"/>
    <w:rsid w:val="00A700FF"/>
    <w:rsid w:val="00A703AD"/>
    <w:rsid w:val="00A72214"/>
    <w:rsid w:val="00A72ED7"/>
    <w:rsid w:val="00A8083F"/>
    <w:rsid w:val="00A8234B"/>
    <w:rsid w:val="00A8688A"/>
    <w:rsid w:val="00A90D86"/>
    <w:rsid w:val="00A91DBA"/>
    <w:rsid w:val="00A924CE"/>
    <w:rsid w:val="00A96296"/>
    <w:rsid w:val="00A97900"/>
    <w:rsid w:val="00AA1582"/>
    <w:rsid w:val="00AA1B91"/>
    <w:rsid w:val="00AA1D7A"/>
    <w:rsid w:val="00AA3E01"/>
    <w:rsid w:val="00AA3F0F"/>
    <w:rsid w:val="00AA76D0"/>
    <w:rsid w:val="00AB0BFA"/>
    <w:rsid w:val="00AB11EC"/>
    <w:rsid w:val="00AB19CF"/>
    <w:rsid w:val="00AB2693"/>
    <w:rsid w:val="00AB76B7"/>
    <w:rsid w:val="00AC33A2"/>
    <w:rsid w:val="00AC51D7"/>
    <w:rsid w:val="00AC6913"/>
    <w:rsid w:val="00AD0CA2"/>
    <w:rsid w:val="00AD38F7"/>
    <w:rsid w:val="00AD69F8"/>
    <w:rsid w:val="00AE196F"/>
    <w:rsid w:val="00AE65F1"/>
    <w:rsid w:val="00AE6BB4"/>
    <w:rsid w:val="00AE6C02"/>
    <w:rsid w:val="00AE6C88"/>
    <w:rsid w:val="00AE74AD"/>
    <w:rsid w:val="00AF159C"/>
    <w:rsid w:val="00AF43BC"/>
    <w:rsid w:val="00AF5E1F"/>
    <w:rsid w:val="00B01873"/>
    <w:rsid w:val="00B074AB"/>
    <w:rsid w:val="00B07717"/>
    <w:rsid w:val="00B129C5"/>
    <w:rsid w:val="00B14C55"/>
    <w:rsid w:val="00B16334"/>
    <w:rsid w:val="00B17253"/>
    <w:rsid w:val="00B2254E"/>
    <w:rsid w:val="00B250D6"/>
    <w:rsid w:val="00B2583D"/>
    <w:rsid w:val="00B31472"/>
    <w:rsid w:val="00B31A41"/>
    <w:rsid w:val="00B324D1"/>
    <w:rsid w:val="00B40199"/>
    <w:rsid w:val="00B41EFF"/>
    <w:rsid w:val="00B437CE"/>
    <w:rsid w:val="00B46892"/>
    <w:rsid w:val="00B502FF"/>
    <w:rsid w:val="00B503EF"/>
    <w:rsid w:val="00B50B90"/>
    <w:rsid w:val="00B50E28"/>
    <w:rsid w:val="00B5160F"/>
    <w:rsid w:val="00B51C25"/>
    <w:rsid w:val="00B52ECC"/>
    <w:rsid w:val="00B55ACF"/>
    <w:rsid w:val="00B6066D"/>
    <w:rsid w:val="00B643DF"/>
    <w:rsid w:val="00B65300"/>
    <w:rsid w:val="00B657C4"/>
    <w:rsid w:val="00B658B7"/>
    <w:rsid w:val="00B67422"/>
    <w:rsid w:val="00B70BD4"/>
    <w:rsid w:val="00B70D89"/>
    <w:rsid w:val="00B710BE"/>
    <w:rsid w:val="00B712CA"/>
    <w:rsid w:val="00B73463"/>
    <w:rsid w:val="00B739E8"/>
    <w:rsid w:val="00B73BAE"/>
    <w:rsid w:val="00B73E8B"/>
    <w:rsid w:val="00B76221"/>
    <w:rsid w:val="00B80FAE"/>
    <w:rsid w:val="00B82742"/>
    <w:rsid w:val="00B828F2"/>
    <w:rsid w:val="00B83DA2"/>
    <w:rsid w:val="00B847E6"/>
    <w:rsid w:val="00B86F8F"/>
    <w:rsid w:val="00B87290"/>
    <w:rsid w:val="00B90123"/>
    <w:rsid w:val="00B9016D"/>
    <w:rsid w:val="00B921A6"/>
    <w:rsid w:val="00B95DB1"/>
    <w:rsid w:val="00BA0F98"/>
    <w:rsid w:val="00BA1083"/>
    <w:rsid w:val="00BA1517"/>
    <w:rsid w:val="00BA4E39"/>
    <w:rsid w:val="00BA67FD"/>
    <w:rsid w:val="00BA7C48"/>
    <w:rsid w:val="00BB38F9"/>
    <w:rsid w:val="00BB497A"/>
    <w:rsid w:val="00BB7CF8"/>
    <w:rsid w:val="00BC01B1"/>
    <w:rsid w:val="00BC251F"/>
    <w:rsid w:val="00BC27F6"/>
    <w:rsid w:val="00BC39F4"/>
    <w:rsid w:val="00BD150C"/>
    <w:rsid w:val="00BD1587"/>
    <w:rsid w:val="00BD2BC3"/>
    <w:rsid w:val="00BD3AAD"/>
    <w:rsid w:val="00BD594E"/>
    <w:rsid w:val="00BD6A20"/>
    <w:rsid w:val="00BD76BA"/>
    <w:rsid w:val="00BD7EE1"/>
    <w:rsid w:val="00BE5568"/>
    <w:rsid w:val="00BE5764"/>
    <w:rsid w:val="00BE64AA"/>
    <w:rsid w:val="00BE6CD0"/>
    <w:rsid w:val="00BF0891"/>
    <w:rsid w:val="00BF1358"/>
    <w:rsid w:val="00BF3BDF"/>
    <w:rsid w:val="00BF442F"/>
    <w:rsid w:val="00BF5D4A"/>
    <w:rsid w:val="00BF66B7"/>
    <w:rsid w:val="00C0106D"/>
    <w:rsid w:val="00C02F42"/>
    <w:rsid w:val="00C070F5"/>
    <w:rsid w:val="00C076FD"/>
    <w:rsid w:val="00C1221E"/>
    <w:rsid w:val="00C133BE"/>
    <w:rsid w:val="00C137B3"/>
    <w:rsid w:val="00C1400A"/>
    <w:rsid w:val="00C203D9"/>
    <w:rsid w:val="00C20EB6"/>
    <w:rsid w:val="00C222B4"/>
    <w:rsid w:val="00C24130"/>
    <w:rsid w:val="00C25765"/>
    <w:rsid w:val="00C262E4"/>
    <w:rsid w:val="00C30840"/>
    <w:rsid w:val="00C31BEF"/>
    <w:rsid w:val="00C32A3D"/>
    <w:rsid w:val="00C3335C"/>
    <w:rsid w:val="00C33926"/>
    <w:rsid w:val="00C33E20"/>
    <w:rsid w:val="00C35CF6"/>
    <w:rsid w:val="00C3634F"/>
    <w:rsid w:val="00C3725B"/>
    <w:rsid w:val="00C374E3"/>
    <w:rsid w:val="00C42C69"/>
    <w:rsid w:val="00C437C7"/>
    <w:rsid w:val="00C473B5"/>
    <w:rsid w:val="00C522BE"/>
    <w:rsid w:val="00C52413"/>
    <w:rsid w:val="00C533EC"/>
    <w:rsid w:val="00C5470E"/>
    <w:rsid w:val="00C55EFB"/>
    <w:rsid w:val="00C56585"/>
    <w:rsid w:val="00C56B3F"/>
    <w:rsid w:val="00C62997"/>
    <w:rsid w:val="00C65492"/>
    <w:rsid w:val="00C65C4C"/>
    <w:rsid w:val="00C66445"/>
    <w:rsid w:val="00C67C67"/>
    <w:rsid w:val="00C7022C"/>
    <w:rsid w:val="00C71032"/>
    <w:rsid w:val="00C716E5"/>
    <w:rsid w:val="00C7437A"/>
    <w:rsid w:val="00C74750"/>
    <w:rsid w:val="00C74753"/>
    <w:rsid w:val="00C773D9"/>
    <w:rsid w:val="00C80307"/>
    <w:rsid w:val="00C80ACE"/>
    <w:rsid w:val="00C81162"/>
    <w:rsid w:val="00C8263F"/>
    <w:rsid w:val="00C82EC7"/>
    <w:rsid w:val="00C83258"/>
    <w:rsid w:val="00C83666"/>
    <w:rsid w:val="00C843AC"/>
    <w:rsid w:val="00C848B2"/>
    <w:rsid w:val="00C870B5"/>
    <w:rsid w:val="00C87469"/>
    <w:rsid w:val="00C907DF"/>
    <w:rsid w:val="00C91630"/>
    <w:rsid w:val="00C9558A"/>
    <w:rsid w:val="00C966EB"/>
    <w:rsid w:val="00CA04B1"/>
    <w:rsid w:val="00CA0AEB"/>
    <w:rsid w:val="00CA2DFC"/>
    <w:rsid w:val="00CA3DB4"/>
    <w:rsid w:val="00CA4EC9"/>
    <w:rsid w:val="00CB03D4"/>
    <w:rsid w:val="00CB0617"/>
    <w:rsid w:val="00CB137B"/>
    <w:rsid w:val="00CB59F3"/>
    <w:rsid w:val="00CC35EF"/>
    <w:rsid w:val="00CC38A2"/>
    <w:rsid w:val="00CC4CB9"/>
    <w:rsid w:val="00CC5048"/>
    <w:rsid w:val="00CC6246"/>
    <w:rsid w:val="00CE0649"/>
    <w:rsid w:val="00CE1B1C"/>
    <w:rsid w:val="00CE1CB0"/>
    <w:rsid w:val="00CE5E46"/>
    <w:rsid w:val="00CF1557"/>
    <w:rsid w:val="00CF416D"/>
    <w:rsid w:val="00CF49CC"/>
    <w:rsid w:val="00CF6581"/>
    <w:rsid w:val="00CF7CFF"/>
    <w:rsid w:val="00D000A0"/>
    <w:rsid w:val="00D04547"/>
    <w:rsid w:val="00D04F0B"/>
    <w:rsid w:val="00D1207D"/>
    <w:rsid w:val="00D1400A"/>
    <w:rsid w:val="00D1463A"/>
    <w:rsid w:val="00D15AA4"/>
    <w:rsid w:val="00D16D46"/>
    <w:rsid w:val="00D16EF6"/>
    <w:rsid w:val="00D201EF"/>
    <w:rsid w:val="00D20ED3"/>
    <w:rsid w:val="00D225AC"/>
    <w:rsid w:val="00D252C9"/>
    <w:rsid w:val="00D252DA"/>
    <w:rsid w:val="00D2568C"/>
    <w:rsid w:val="00D270FA"/>
    <w:rsid w:val="00D317BD"/>
    <w:rsid w:val="00D32DDF"/>
    <w:rsid w:val="00D36206"/>
    <w:rsid w:val="00D368D4"/>
    <w:rsid w:val="00D36C96"/>
    <w:rsid w:val="00D3700C"/>
    <w:rsid w:val="00D40A8B"/>
    <w:rsid w:val="00D40B0C"/>
    <w:rsid w:val="00D40E9F"/>
    <w:rsid w:val="00D41940"/>
    <w:rsid w:val="00D425BB"/>
    <w:rsid w:val="00D42B36"/>
    <w:rsid w:val="00D46EF5"/>
    <w:rsid w:val="00D55C49"/>
    <w:rsid w:val="00D603BF"/>
    <w:rsid w:val="00D62D53"/>
    <w:rsid w:val="00D638E0"/>
    <w:rsid w:val="00D653B1"/>
    <w:rsid w:val="00D70729"/>
    <w:rsid w:val="00D71A68"/>
    <w:rsid w:val="00D7349A"/>
    <w:rsid w:val="00D735DF"/>
    <w:rsid w:val="00D736AB"/>
    <w:rsid w:val="00D74AE1"/>
    <w:rsid w:val="00D75006"/>
    <w:rsid w:val="00D751F8"/>
    <w:rsid w:val="00D75D42"/>
    <w:rsid w:val="00D80B20"/>
    <w:rsid w:val="00D80C47"/>
    <w:rsid w:val="00D84332"/>
    <w:rsid w:val="00D861B3"/>
    <w:rsid w:val="00D865A8"/>
    <w:rsid w:val="00D9012A"/>
    <w:rsid w:val="00D92C2D"/>
    <w:rsid w:val="00D9361E"/>
    <w:rsid w:val="00D94159"/>
    <w:rsid w:val="00D94F38"/>
    <w:rsid w:val="00DA17CD"/>
    <w:rsid w:val="00DA1E31"/>
    <w:rsid w:val="00DA200E"/>
    <w:rsid w:val="00DA49ED"/>
    <w:rsid w:val="00DA5537"/>
    <w:rsid w:val="00DA5781"/>
    <w:rsid w:val="00DA646B"/>
    <w:rsid w:val="00DB16F5"/>
    <w:rsid w:val="00DB230E"/>
    <w:rsid w:val="00DB25B3"/>
    <w:rsid w:val="00DB5EAC"/>
    <w:rsid w:val="00DB7504"/>
    <w:rsid w:val="00DC1C10"/>
    <w:rsid w:val="00DC6F92"/>
    <w:rsid w:val="00DD26EE"/>
    <w:rsid w:val="00DD60F2"/>
    <w:rsid w:val="00DD6AB7"/>
    <w:rsid w:val="00DE0893"/>
    <w:rsid w:val="00DE2814"/>
    <w:rsid w:val="00DE4AEB"/>
    <w:rsid w:val="00DE6796"/>
    <w:rsid w:val="00DF1517"/>
    <w:rsid w:val="00DF41B2"/>
    <w:rsid w:val="00DF76E9"/>
    <w:rsid w:val="00E01272"/>
    <w:rsid w:val="00E03067"/>
    <w:rsid w:val="00E03846"/>
    <w:rsid w:val="00E03A07"/>
    <w:rsid w:val="00E04B31"/>
    <w:rsid w:val="00E10BDB"/>
    <w:rsid w:val="00E12067"/>
    <w:rsid w:val="00E1323B"/>
    <w:rsid w:val="00E14092"/>
    <w:rsid w:val="00E141C7"/>
    <w:rsid w:val="00E153CE"/>
    <w:rsid w:val="00E16EB4"/>
    <w:rsid w:val="00E20A7D"/>
    <w:rsid w:val="00E218DB"/>
    <w:rsid w:val="00E21A27"/>
    <w:rsid w:val="00E26846"/>
    <w:rsid w:val="00E276FE"/>
    <w:rsid w:val="00E27A2F"/>
    <w:rsid w:val="00E30A98"/>
    <w:rsid w:val="00E330BC"/>
    <w:rsid w:val="00E36F8A"/>
    <w:rsid w:val="00E3722A"/>
    <w:rsid w:val="00E418CD"/>
    <w:rsid w:val="00E4190F"/>
    <w:rsid w:val="00E42A94"/>
    <w:rsid w:val="00E43BD6"/>
    <w:rsid w:val="00E458BF"/>
    <w:rsid w:val="00E46C38"/>
    <w:rsid w:val="00E47285"/>
    <w:rsid w:val="00E504DA"/>
    <w:rsid w:val="00E509F2"/>
    <w:rsid w:val="00E54AD5"/>
    <w:rsid w:val="00E54BFB"/>
    <w:rsid w:val="00E54CD7"/>
    <w:rsid w:val="00E5552D"/>
    <w:rsid w:val="00E565D7"/>
    <w:rsid w:val="00E618B9"/>
    <w:rsid w:val="00E6259D"/>
    <w:rsid w:val="00E66055"/>
    <w:rsid w:val="00E706E7"/>
    <w:rsid w:val="00E70D5E"/>
    <w:rsid w:val="00E77587"/>
    <w:rsid w:val="00E80CAE"/>
    <w:rsid w:val="00E818AD"/>
    <w:rsid w:val="00E82C93"/>
    <w:rsid w:val="00E84229"/>
    <w:rsid w:val="00E84965"/>
    <w:rsid w:val="00E90BFF"/>
    <w:rsid w:val="00E90E4E"/>
    <w:rsid w:val="00E93544"/>
    <w:rsid w:val="00E9391E"/>
    <w:rsid w:val="00EA1052"/>
    <w:rsid w:val="00EA130F"/>
    <w:rsid w:val="00EA218F"/>
    <w:rsid w:val="00EA227E"/>
    <w:rsid w:val="00EA4B80"/>
    <w:rsid w:val="00EA4F29"/>
    <w:rsid w:val="00EA5B27"/>
    <w:rsid w:val="00EA5F83"/>
    <w:rsid w:val="00EA6F9D"/>
    <w:rsid w:val="00EB1F1A"/>
    <w:rsid w:val="00EB2273"/>
    <w:rsid w:val="00EB6F3C"/>
    <w:rsid w:val="00EC0CF9"/>
    <w:rsid w:val="00EC1E2C"/>
    <w:rsid w:val="00EC254E"/>
    <w:rsid w:val="00EC2B9A"/>
    <w:rsid w:val="00EC3723"/>
    <w:rsid w:val="00EC568A"/>
    <w:rsid w:val="00EC6CCD"/>
    <w:rsid w:val="00EC793E"/>
    <w:rsid w:val="00EC7C87"/>
    <w:rsid w:val="00ED030E"/>
    <w:rsid w:val="00ED07FB"/>
    <w:rsid w:val="00ED2648"/>
    <w:rsid w:val="00ED2672"/>
    <w:rsid w:val="00ED2A8D"/>
    <w:rsid w:val="00ED31DE"/>
    <w:rsid w:val="00ED4450"/>
    <w:rsid w:val="00ED6FF5"/>
    <w:rsid w:val="00ED720D"/>
    <w:rsid w:val="00EE1CCC"/>
    <w:rsid w:val="00EE4700"/>
    <w:rsid w:val="00EE54CB"/>
    <w:rsid w:val="00EE6424"/>
    <w:rsid w:val="00EE7EF3"/>
    <w:rsid w:val="00EF1936"/>
    <w:rsid w:val="00EF1C54"/>
    <w:rsid w:val="00EF2CFC"/>
    <w:rsid w:val="00EF404B"/>
    <w:rsid w:val="00F00376"/>
    <w:rsid w:val="00F01F0C"/>
    <w:rsid w:val="00F02A5A"/>
    <w:rsid w:val="00F1078D"/>
    <w:rsid w:val="00F11368"/>
    <w:rsid w:val="00F11764"/>
    <w:rsid w:val="00F13331"/>
    <w:rsid w:val="00F157E2"/>
    <w:rsid w:val="00F16637"/>
    <w:rsid w:val="00F16C7D"/>
    <w:rsid w:val="00F228AE"/>
    <w:rsid w:val="00F24E91"/>
    <w:rsid w:val="00F252BC"/>
    <w:rsid w:val="00F259E2"/>
    <w:rsid w:val="00F364D8"/>
    <w:rsid w:val="00F36508"/>
    <w:rsid w:val="00F40DC3"/>
    <w:rsid w:val="00F40EB6"/>
    <w:rsid w:val="00F41F0B"/>
    <w:rsid w:val="00F43EA1"/>
    <w:rsid w:val="00F443E1"/>
    <w:rsid w:val="00F50222"/>
    <w:rsid w:val="00F527AC"/>
    <w:rsid w:val="00F541D1"/>
    <w:rsid w:val="00F5503F"/>
    <w:rsid w:val="00F55AD7"/>
    <w:rsid w:val="00F568F0"/>
    <w:rsid w:val="00F5795F"/>
    <w:rsid w:val="00F61D83"/>
    <w:rsid w:val="00F632F2"/>
    <w:rsid w:val="00F633E1"/>
    <w:rsid w:val="00F65371"/>
    <w:rsid w:val="00F65DD1"/>
    <w:rsid w:val="00F7012A"/>
    <w:rsid w:val="00F707B3"/>
    <w:rsid w:val="00F71135"/>
    <w:rsid w:val="00F730DC"/>
    <w:rsid w:val="00F74309"/>
    <w:rsid w:val="00F74AFE"/>
    <w:rsid w:val="00F763CE"/>
    <w:rsid w:val="00F82C35"/>
    <w:rsid w:val="00F90461"/>
    <w:rsid w:val="00F972D4"/>
    <w:rsid w:val="00FA370D"/>
    <w:rsid w:val="00FA58F0"/>
    <w:rsid w:val="00FA5BF1"/>
    <w:rsid w:val="00FA5F89"/>
    <w:rsid w:val="00FA649A"/>
    <w:rsid w:val="00FA66F1"/>
    <w:rsid w:val="00FA76AA"/>
    <w:rsid w:val="00FB0CE8"/>
    <w:rsid w:val="00FB4D60"/>
    <w:rsid w:val="00FB5647"/>
    <w:rsid w:val="00FB719F"/>
    <w:rsid w:val="00FC1215"/>
    <w:rsid w:val="00FC378B"/>
    <w:rsid w:val="00FC3977"/>
    <w:rsid w:val="00FC6C04"/>
    <w:rsid w:val="00FC79AE"/>
    <w:rsid w:val="00FD2566"/>
    <w:rsid w:val="00FD2F16"/>
    <w:rsid w:val="00FD5BCF"/>
    <w:rsid w:val="00FD6065"/>
    <w:rsid w:val="00FE1D34"/>
    <w:rsid w:val="00FE244F"/>
    <w:rsid w:val="00FE2A6F"/>
    <w:rsid w:val="00FF1307"/>
    <w:rsid w:val="00FF1750"/>
    <w:rsid w:val="00FF2C98"/>
    <w:rsid w:val="00FF2CE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31DFE3C"/>
  <w15:docId w15:val="{52DCBEB2-079A-48B8-BD7E-37D0FFBD1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qFormat="1"/>
    <w:lsdException w:name="List 3" w:semiHidden="1" w:unhideWhenUsed="1"/>
    <w:lsdException w:name="List 4" w:semiHidden="1" w:qFormat="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7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F443E1"/>
    <w:pPr>
      <w:keepNext/>
      <w:keepLines/>
      <w:numPr>
        <w:ilvl w:val="1"/>
        <w:numId w:val="15"/>
      </w:numPr>
      <w:tabs>
        <w:tab w:val="clear" w:pos="426"/>
        <w:tab w:val="num" w:pos="0"/>
      </w:tabs>
      <w:ind w:left="851" w:right="709"/>
      <w:outlineLvl w:val="1"/>
    </w:pPr>
    <w:rPr>
      <w:rFonts w:asciiTheme="majorHAnsi" w:eastAsiaTheme="majorEastAsia" w:hAnsiTheme="majorHAnsi" w:cstheme="majorBidi"/>
      <w:b/>
      <w:bCs/>
      <w:caps/>
      <w:color w:val="407EC9"/>
      <w:sz w:val="24"/>
      <w:szCs w:val="24"/>
    </w:rPr>
  </w:style>
  <w:style w:type="paragraph" w:styleId="Heading3">
    <w:name w:val="heading 3"/>
    <w:aliases w:val="Cell Body"/>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F443E1"/>
    <w:rPr>
      <w:rFonts w:asciiTheme="majorHAnsi" w:eastAsiaTheme="majorEastAsia" w:hAnsiTheme="majorHAnsi" w:cstheme="majorBidi"/>
      <w:b/>
      <w:bCs/>
      <w:caps/>
      <w:color w:val="407EC9"/>
      <w:sz w:val="24"/>
      <w:szCs w:val="24"/>
      <w:lang w:val="en-GB"/>
    </w:rPr>
  </w:style>
  <w:style w:type="character" w:customStyle="1" w:styleId="Heading3Char">
    <w:name w:val="Heading 3 Char"/>
    <w:aliases w:val="Cell Body Char"/>
    <w:basedOn w:val="DefaultParagraphFont"/>
    <w:link w:val="Heading3"/>
    <w:uiPriority w:val="9"/>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F443E1"/>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autoRedefine/>
    <w:uiPriority w:val="34"/>
    <w:qFormat/>
    <w:rsid w:val="00B828F2"/>
    <w:pPr>
      <w:numPr>
        <w:numId w:val="32"/>
      </w:numPr>
      <w:spacing w:line="240" w:lineRule="auto"/>
      <w:ind w:left="357" w:right="-79" w:hanging="357"/>
    </w:pPr>
    <w:rPr>
      <w:rFonts w:ascii="Arial" w:eastAsia="Times New Roman" w:hAnsi="Arial" w:cs="Calibri"/>
      <w:spacing w:val="-8"/>
      <w:sz w:val="20"/>
      <w:lang w:val="en-AU" w:eastAsia="en-AU"/>
    </w:rPr>
  </w:style>
  <w:style w:type="paragraph" w:styleId="BodyText3">
    <w:name w:val="Body Text 3"/>
    <w:basedOn w:val="Normal"/>
    <w:link w:val="BodyText3Char"/>
    <w:semiHidden/>
    <w:unhideWhenUsed/>
    <w:rsid w:val="00CE0649"/>
    <w:pPr>
      <w:spacing w:after="120"/>
    </w:pPr>
    <w:rPr>
      <w:sz w:val="16"/>
      <w:szCs w:val="16"/>
    </w:rPr>
  </w:style>
  <w:style w:type="character" w:customStyle="1" w:styleId="BodyText3Char">
    <w:name w:val="Body Text 3 Char"/>
    <w:basedOn w:val="DefaultParagraphFont"/>
    <w:link w:val="BodyText3"/>
    <w:semiHidden/>
    <w:rsid w:val="00CE0649"/>
    <w:rPr>
      <w:sz w:val="16"/>
      <w:szCs w:val="16"/>
      <w:lang w:val="en-GB"/>
    </w:rPr>
  </w:style>
  <w:style w:type="paragraph" w:customStyle="1" w:styleId="BodyText1">
    <w:name w:val="Body Text1"/>
    <w:basedOn w:val="Normal"/>
    <w:rsid w:val="00C62997"/>
    <w:pPr>
      <w:autoSpaceDE w:val="0"/>
      <w:autoSpaceDN w:val="0"/>
      <w:adjustRightInd w:val="0"/>
      <w:spacing w:after="260" w:line="288" w:lineRule="auto"/>
      <w:textAlignment w:val="center"/>
    </w:pPr>
    <w:rPr>
      <w:rFonts w:ascii="Arial" w:eastAsia="Times New Roman" w:hAnsi="Arial" w:cs="Times New Roman"/>
      <w:color w:val="000000"/>
      <w:szCs w:val="20"/>
    </w:rPr>
  </w:style>
  <w:style w:type="paragraph" w:styleId="List2">
    <w:name w:val="List 2"/>
    <w:basedOn w:val="Normal"/>
    <w:uiPriority w:val="99"/>
    <w:unhideWhenUsed/>
    <w:qFormat/>
    <w:rsid w:val="00486D7B"/>
    <w:pPr>
      <w:ind w:left="566" w:hanging="283"/>
      <w:contextualSpacing/>
    </w:pPr>
  </w:style>
  <w:style w:type="paragraph" w:styleId="List4">
    <w:name w:val="List 4"/>
    <w:basedOn w:val="Normal"/>
    <w:uiPriority w:val="99"/>
    <w:unhideWhenUsed/>
    <w:qFormat/>
    <w:rsid w:val="002938C3"/>
    <w:pPr>
      <w:spacing w:before="40" w:line="276" w:lineRule="auto"/>
      <w:ind w:left="1132" w:hanging="283"/>
      <w:contextualSpacing/>
    </w:pPr>
    <w:rPr>
      <w:rFonts w:ascii="Arial" w:eastAsia="Calibri" w:hAnsi="Arial" w:cs="Times New Roman"/>
      <w:sz w:val="20"/>
      <w:lang w:val="en-AU"/>
    </w:rPr>
  </w:style>
  <w:style w:type="paragraph" w:customStyle="1" w:styleId="15">
    <w:name w:val="15"/>
    <w:basedOn w:val="Normal"/>
    <w:rsid w:val="003204F9"/>
    <w:pPr>
      <w:spacing w:before="100" w:beforeAutospacing="1" w:after="100" w:afterAutospacing="1" w:line="240" w:lineRule="auto"/>
    </w:pPr>
    <w:rPr>
      <w:rFonts w:ascii="Times New Roman" w:hAnsi="Times New Roman" w:cs="Times New Roman"/>
      <w:sz w:val="24"/>
      <w:szCs w:val="24"/>
      <w:lang w:val="en-AU" w:eastAsia="en-AU"/>
    </w:rPr>
  </w:style>
  <w:style w:type="paragraph" w:customStyle="1" w:styleId="p">
    <w:name w:val="p"/>
    <w:basedOn w:val="Normal"/>
    <w:rsid w:val="00322C26"/>
    <w:pPr>
      <w:spacing w:before="100" w:beforeAutospacing="1" w:after="100" w:afterAutospacing="1" w:line="240" w:lineRule="auto"/>
    </w:pPr>
    <w:rPr>
      <w:rFonts w:ascii="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966878">
      <w:bodyDiv w:val="1"/>
      <w:marLeft w:val="0"/>
      <w:marRight w:val="0"/>
      <w:marTop w:val="0"/>
      <w:marBottom w:val="0"/>
      <w:divBdr>
        <w:top w:val="none" w:sz="0" w:space="0" w:color="auto"/>
        <w:left w:val="none" w:sz="0" w:space="0" w:color="auto"/>
        <w:bottom w:val="none" w:sz="0" w:space="0" w:color="auto"/>
        <w:right w:val="none" w:sz="0" w:space="0" w:color="auto"/>
      </w:divBdr>
      <w:divsChild>
        <w:div w:id="239601735">
          <w:marLeft w:val="0"/>
          <w:marRight w:val="0"/>
          <w:marTop w:val="0"/>
          <w:marBottom w:val="0"/>
          <w:divBdr>
            <w:top w:val="none" w:sz="0" w:space="0" w:color="auto"/>
            <w:left w:val="none" w:sz="0" w:space="0" w:color="auto"/>
            <w:bottom w:val="none" w:sz="0" w:space="0" w:color="auto"/>
            <w:right w:val="none" w:sz="0" w:space="0" w:color="auto"/>
          </w:divBdr>
          <w:divsChild>
            <w:div w:id="737017863">
              <w:marLeft w:val="0"/>
              <w:marRight w:val="0"/>
              <w:marTop w:val="0"/>
              <w:marBottom w:val="0"/>
              <w:divBdr>
                <w:top w:val="none" w:sz="0" w:space="0" w:color="auto"/>
                <w:left w:val="none" w:sz="0" w:space="0" w:color="auto"/>
                <w:bottom w:val="none" w:sz="0" w:space="0" w:color="auto"/>
                <w:right w:val="none" w:sz="0" w:space="0" w:color="auto"/>
              </w:divBdr>
              <w:divsChild>
                <w:div w:id="119886895">
                  <w:marLeft w:val="0"/>
                  <w:marRight w:val="0"/>
                  <w:marTop w:val="0"/>
                  <w:marBottom w:val="0"/>
                  <w:divBdr>
                    <w:top w:val="none" w:sz="0" w:space="0" w:color="auto"/>
                    <w:left w:val="none" w:sz="0" w:space="0" w:color="auto"/>
                    <w:bottom w:val="none" w:sz="0" w:space="0" w:color="auto"/>
                    <w:right w:val="none" w:sz="0" w:space="0" w:color="auto"/>
                  </w:divBdr>
                  <w:divsChild>
                    <w:div w:id="400174650">
                      <w:marLeft w:val="0"/>
                      <w:marRight w:val="0"/>
                      <w:marTop w:val="0"/>
                      <w:marBottom w:val="0"/>
                      <w:divBdr>
                        <w:top w:val="none" w:sz="0" w:space="0" w:color="auto"/>
                        <w:left w:val="none" w:sz="0" w:space="0" w:color="auto"/>
                        <w:bottom w:val="none" w:sz="0" w:space="0" w:color="auto"/>
                        <w:right w:val="none" w:sz="0" w:space="0" w:color="auto"/>
                      </w:divBdr>
                      <w:divsChild>
                        <w:div w:id="748384678">
                          <w:marLeft w:val="0"/>
                          <w:marRight w:val="0"/>
                          <w:marTop w:val="0"/>
                          <w:marBottom w:val="0"/>
                          <w:divBdr>
                            <w:top w:val="none" w:sz="0" w:space="0" w:color="auto"/>
                            <w:left w:val="none" w:sz="0" w:space="0" w:color="auto"/>
                            <w:bottom w:val="none" w:sz="0" w:space="0" w:color="auto"/>
                            <w:right w:val="none" w:sz="0" w:space="0" w:color="auto"/>
                          </w:divBdr>
                          <w:divsChild>
                            <w:div w:id="10423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2158158">
      <w:bodyDiv w:val="1"/>
      <w:marLeft w:val="0"/>
      <w:marRight w:val="0"/>
      <w:marTop w:val="0"/>
      <w:marBottom w:val="0"/>
      <w:divBdr>
        <w:top w:val="none" w:sz="0" w:space="0" w:color="auto"/>
        <w:left w:val="none" w:sz="0" w:space="0" w:color="auto"/>
        <w:bottom w:val="none" w:sz="0" w:space="0" w:color="auto"/>
        <w:right w:val="none" w:sz="0" w:space="0" w:color="auto"/>
      </w:divBdr>
    </w:div>
    <w:div w:id="497812467">
      <w:bodyDiv w:val="1"/>
      <w:marLeft w:val="0"/>
      <w:marRight w:val="0"/>
      <w:marTop w:val="0"/>
      <w:marBottom w:val="0"/>
      <w:divBdr>
        <w:top w:val="none" w:sz="0" w:space="0" w:color="auto"/>
        <w:left w:val="none" w:sz="0" w:space="0" w:color="auto"/>
        <w:bottom w:val="none" w:sz="0" w:space="0" w:color="auto"/>
        <w:right w:val="none" w:sz="0" w:space="0" w:color="auto"/>
      </w:divBdr>
    </w:div>
    <w:div w:id="594216434">
      <w:bodyDiv w:val="1"/>
      <w:marLeft w:val="0"/>
      <w:marRight w:val="0"/>
      <w:marTop w:val="0"/>
      <w:marBottom w:val="0"/>
      <w:divBdr>
        <w:top w:val="none" w:sz="0" w:space="0" w:color="auto"/>
        <w:left w:val="none" w:sz="0" w:space="0" w:color="auto"/>
        <w:bottom w:val="none" w:sz="0" w:space="0" w:color="auto"/>
        <w:right w:val="none" w:sz="0" w:space="0" w:color="auto"/>
      </w:divBdr>
    </w:div>
    <w:div w:id="1110778436">
      <w:bodyDiv w:val="1"/>
      <w:marLeft w:val="0"/>
      <w:marRight w:val="0"/>
      <w:marTop w:val="0"/>
      <w:marBottom w:val="0"/>
      <w:divBdr>
        <w:top w:val="none" w:sz="0" w:space="0" w:color="auto"/>
        <w:left w:val="none" w:sz="0" w:space="0" w:color="auto"/>
        <w:bottom w:val="none" w:sz="0" w:space="0" w:color="auto"/>
        <w:right w:val="none" w:sz="0" w:space="0" w:color="auto"/>
      </w:divBdr>
    </w:div>
    <w:div w:id="1191263755">
      <w:bodyDiv w:val="1"/>
      <w:marLeft w:val="0"/>
      <w:marRight w:val="0"/>
      <w:marTop w:val="0"/>
      <w:marBottom w:val="0"/>
      <w:divBdr>
        <w:top w:val="none" w:sz="0" w:space="0" w:color="auto"/>
        <w:left w:val="none" w:sz="0" w:space="0" w:color="auto"/>
        <w:bottom w:val="none" w:sz="0" w:space="0" w:color="auto"/>
        <w:right w:val="none" w:sz="0" w:space="0" w:color="auto"/>
      </w:divBdr>
    </w:div>
    <w:div w:id="1323774843">
      <w:bodyDiv w:val="1"/>
      <w:marLeft w:val="0"/>
      <w:marRight w:val="0"/>
      <w:marTop w:val="0"/>
      <w:marBottom w:val="0"/>
      <w:divBdr>
        <w:top w:val="none" w:sz="0" w:space="0" w:color="auto"/>
        <w:left w:val="none" w:sz="0" w:space="0" w:color="auto"/>
        <w:bottom w:val="none" w:sz="0" w:space="0" w:color="auto"/>
        <w:right w:val="none" w:sz="0" w:space="0" w:color="auto"/>
      </w:divBdr>
    </w:div>
    <w:div w:id="1661426025">
      <w:bodyDiv w:val="1"/>
      <w:marLeft w:val="0"/>
      <w:marRight w:val="0"/>
      <w:marTop w:val="0"/>
      <w:marBottom w:val="0"/>
      <w:divBdr>
        <w:top w:val="none" w:sz="0" w:space="0" w:color="auto"/>
        <w:left w:val="none" w:sz="0" w:space="0" w:color="auto"/>
        <w:bottom w:val="none" w:sz="0" w:space="0" w:color="auto"/>
        <w:right w:val="none" w:sz="0" w:space="0" w:color="auto"/>
      </w:divBdr>
    </w:div>
    <w:div w:id="1717007222">
      <w:bodyDiv w:val="1"/>
      <w:marLeft w:val="0"/>
      <w:marRight w:val="0"/>
      <w:marTop w:val="0"/>
      <w:marBottom w:val="0"/>
      <w:divBdr>
        <w:top w:val="none" w:sz="0" w:space="0" w:color="auto"/>
        <w:left w:val="none" w:sz="0" w:space="0" w:color="auto"/>
        <w:bottom w:val="none" w:sz="0" w:space="0" w:color="auto"/>
        <w:right w:val="none" w:sz="0" w:space="0" w:color="auto"/>
      </w:divBdr>
    </w:div>
    <w:div w:id="1768236277">
      <w:bodyDiv w:val="1"/>
      <w:marLeft w:val="0"/>
      <w:marRight w:val="0"/>
      <w:marTop w:val="0"/>
      <w:marBottom w:val="0"/>
      <w:divBdr>
        <w:top w:val="none" w:sz="0" w:space="0" w:color="auto"/>
        <w:left w:val="none" w:sz="0" w:space="0" w:color="auto"/>
        <w:bottom w:val="none" w:sz="0" w:space="0" w:color="auto"/>
        <w:right w:val="none" w:sz="0" w:space="0" w:color="auto"/>
      </w:divBdr>
    </w:div>
    <w:div w:id="1787774788">
      <w:bodyDiv w:val="1"/>
      <w:marLeft w:val="0"/>
      <w:marRight w:val="0"/>
      <w:marTop w:val="0"/>
      <w:marBottom w:val="0"/>
      <w:divBdr>
        <w:top w:val="none" w:sz="0" w:space="0" w:color="auto"/>
        <w:left w:val="none" w:sz="0" w:space="0" w:color="auto"/>
        <w:bottom w:val="none" w:sz="0" w:space="0" w:color="auto"/>
        <w:right w:val="none" w:sz="0" w:space="0" w:color="auto"/>
      </w:divBdr>
    </w:div>
    <w:div w:id="1815951008">
      <w:bodyDiv w:val="1"/>
      <w:marLeft w:val="0"/>
      <w:marRight w:val="0"/>
      <w:marTop w:val="0"/>
      <w:marBottom w:val="0"/>
      <w:divBdr>
        <w:top w:val="none" w:sz="0" w:space="0" w:color="auto"/>
        <w:left w:val="none" w:sz="0" w:space="0" w:color="auto"/>
        <w:bottom w:val="none" w:sz="0" w:space="0" w:color="auto"/>
        <w:right w:val="none" w:sz="0" w:space="0" w:color="auto"/>
      </w:divBdr>
    </w:div>
    <w:div w:id="1883320596">
      <w:bodyDiv w:val="1"/>
      <w:marLeft w:val="0"/>
      <w:marRight w:val="0"/>
      <w:marTop w:val="0"/>
      <w:marBottom w:val="0"/>
      <w:divBdr>
        <w:top w:val="none" w:sz="0" w:space="0" w:color="auto"/>
        <w:left w:val="none" w:sz="0" w:space="0" w:color="auto"/>
        <w:bottom w:val="none" w:sz="0" w:space="0" w:color="auto"/>
        <w:right w:val="none" w:sz="0" w:space="0" w:color="auto"/>
      </w:divBdr>
    </w:div>
    <w:div w:id="2084645764">
      <w:bodyDiv w:val="1"/>
      <w:marLeft w:val="0"/>
      <w:marRight w:val="0"/>
      <w:marTop w:val="0"/>
      <w:marBottom w:val="0"/>
      <w:divBdr>
        <w:top w:val="none" w:sz="0" w:space="0" w:color="auto"/>
        <w:left w:val="none" w:sz="0" w:space="0" w:color="auto"/>
        <w:bottom w:val="none" w:sz="0" w:space="0" w:color="auto"/>
        <w:right w:val="none" w:sz="0" w:space="0" w:color="auto"/>
      </w:divBdr>
    </w:div>
    <w:div w:id="211335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 Id="rId35"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20431-5CE4-443F-8124-1390C0539DFE}"/>
</file>

<file path=customXml/itemProps2.xml><?xml version="1.0" encoding="utf-8"?>
<ds:datastoreItem xmlns:ds="http://schemas.openxmlformats.org/officeDocument/2006/customXml" ds:itemID="{3733583F-1B09-4793-8264-82E9822F4F43}">
  <ds:schemaRefs>
    <ds:schemaRef ds:uri="http://schemas.microsoft.com/sharepoint/v3/contenttype/forms"/>
  </ds:schemaRefs>
</ds:datastoreItem>
</file>

<file path=customXml/itemProps3.xml><?xml version="1.0" encoding="utf-8"?>
<ds:datastoreItem xmlns:ds="http://schemas.openxmlformats.org/officeDocument/2006/customXml" ds:itemID="{C9A7B285-F120-4E75-9330-496B117623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A3ED85-CF0E-42DC-8B80-383C19FFE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23</Pages>
  <Words>7241</Words>
  <Characters>41274</Characters>
  <Application>Microsoft Office Word</Application>
  <DocSecurity>0</DocSecurity>
  <Lines>343</Lines>
  <Paragraphs>96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48419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Abercrombie, Kerrie</cp:lastModifiedBy>
  <cp:revision>27</cp:revision>
  <cp:lastPrinted>2021-03-11T06:57:00Z</cp:lastPrinted>
  <dcterms:created xsi:type="dcterms:W3CDTF">2021-03-24T06:04:00Z</dcterms:created>
  <dcterms:modified xsi:type="dcterms:W3CDTF">2021-03-26T04:04:00Z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